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0BFEF64E"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will soon emerge that require evaluation.</w:t>
      </w:r>
    </w:p>
    <w:p w14:paraId="4CFD3A68" w14:textId="77777777" w:rsidR="00BE2A71" w:rsidRPr="00633320" w:rsidRDefault="00BE2A71" w:rsidP="005C5BA4">
      <w:pPr>
        <w:tabs>
          <w:tab w:val="left" w:pos="3020"/>
        </w:tabs>
      </w:pPr>
    </w:p>
    <w:p w14:paraId="49F2EC17" w14:textId="5298C6C2"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Pr="00633320">
        <w:t xml:space="preserve">. </w:t>
      </w:r>
      <w:r w:rsidR="00643D1C" w:rsidRPr="00633320">
        <w:t>All e</w:t>
      </w:r>
      <w:r w:rsidRPr="00633320">
        <w:t>ligible patients are</w:t>
      </w:r>
      <w:r w:rsidR="00122CA0" w:rsidRPr="00633320">
        <w:t xml:space="preserve"> randomly allocate</w:t>
      </w:r>
      <w:r w:rsidRPr="00633320">
        <w:t>d</w:t>
      </w:r>
      <w:r w:rsidR="00122CA0" w:rsidRPr="00633320">
        <w:t xml:space="preserve"> between </w:t>
      </w:r>
      <w:r w:rsidR="00F51743" w:rsidRPr="00633320">
        <w:t>several</w:t>
      </w:r>
      <w:r w:rsidR="00122CA0" w:rsidRPr="00633320">
        <w:t xml:space="preserve"> treatment arms, each to be given in addition to the usual standard of care in the participating hospital</w:t>
      </w:r>
      <w:r w:rsidR="00633D2B">
        <w:t>.</w:t>
      </w:r>
      <w:r w:rsidR="00122CA0" w:rsidRPr="00633320">
        <w:t xml:space="preserve"> </w:t>
      </w:r>
      <w:r w:rsidR="00633D2B">
        <w:t>The study is subdivided into several parts, according to whether participants are children or adults, and by geographic area.  The study is dynamic, and  treatments are added and removed as results and suitable treatments become available.  The parts in this version of the protocol (which should be checked and confirmed as the current latest version) are as follows:</w:t>
      </w:r>
    </w:p>
    <w:p w14:paraId="6736634C" w14:textId="77777777" w:rsidR="00BF2459" w:rsidRDefault="00633D2B" w:rsidP="00633D2B">
      <w:pPr>
        <w:rPr>
          <w:ins w:id="0" w:author="Microsoft account" w:date="2021-08-11T08:00:00Z"/>
        </w:rPr>
      </w:pPr>
      <w:r>
        <w:t>Part A (UK adults ≥18 years old only): Early phase assessment -</w:t>
      </w:r>
      <w:r>
        <w:rPr>
          <w:b/>
        </w:rPr>
        <w:t xml:space="preserve"> </w:t>
      </w:r>
      <w:r>
        <w:t xml:space="preserve">Dimethyl fumarate </w:t>
      </w:r>
      <w:r w:rsidRPr="00920BCA">
        <w:rPr>
          <w:i/>
        </w:rPr>
        <w:t>vs</w:t>
      </w:r>
      <w:r>
        <w:t xml:space="preserve"> no additional treatment,  and additional information on efficacy and safety collected.</w:t>
      </w:r>
      <w:ins w:id="1" w:author="Microsoft account" w:date="2021-08-11T07:58:00Z">
        <w:r w:rsidR="00BF2459">
          <w:t xml:space="preserve">  </w:t>
        </w:r>
      </w:ins>
    </w:p>
    <w:p w14:paraId="44B18F9E" w14:textId="2C8C3832" w:rsidR="00633D2B" w:rsidRDefault="00BF2459" w:rsidP="00633D2B">
      <w:pPr>
        <w:rPr>
          <w:rFonts w:ascii="Times New Roman" w:hAnsi="Times New Roman" w:cs="Times New Roman"/>
        </w:rPr>
      </w:pPr>
      <w:ins w:id="2" w:author="Microsoft account" w:date="2021-08-11T07:58:00Z">
        <w:r>
          <w:t>(</w:t>
        </w:r>
      </w:ins>
      <w:ins w:id="3" w:author="Microsoft account" w:date="2021-08-11T07:59:00Z">
        <w:r>
          <w:t xml:space="preserve">Children’s recruitment to </w:t>
        </w:r>
      </w:ins>
      <w:ins w:id="4" w:author="Microsoft account" w:date="2021-08-11T08:00:00Z">
        <w:r>
          <w:t>Part A</w:t>
        </w:r>
      </w:ins>
      <w:ins w:id="5" w:author="Microsoft account" w:date="2021-08-11T07:59:00Z">
        <w:r>
          <w:t xml:space="preserve"> discontinued in version 17.1) </w:t>
        </w:r>
      </w:ins>
    </w:p>
    <w:p w14:paraId="6ADF7165" w14:textId="77777777" w:rsidR="00633D2B" w:rsidRDefault="00633D2B" w:rsidP="00633D2B">
      <w:pPr>
        <w:rPr>
          <w:rFonts w:cstheme="minorBidi"/>
        </w:rPr>
      </w:pPr>
      <w:r>
        <w:t>Part B: discontinued in version 16.0.</w:t>
      </w:r>
    </w:p>
    <w:p w14:paraId="190E1718" w14:textId="77777777" w:rsidR="00633D2B" w:rsidRDefault="00633D2B" w:rsidP="00633D2B">
      <w:r>
        <w:t>Part C: discontinued in V15.0.</w:t>
      </w:r>
    </w:p>
    <w:p w14:paraId="4C98C0AB" w14:textId="7190D224" w:rsidR="00633D2B" w:rsidRDefault="00633D2B" w:rsidP="00633D2B">
      <w:pPr>
        <w:rPr>
          <w:rFonts w:ascii="Times New Roman" w:hAnsi="Times New Roman" w:cs="Times New Roman"/>
        </w:rPr>
      </w:pPr>
      <w:r>
        <w:t>Part D (UK [age ≥2 years</w:t>
      </w:r>
      <w:ins w:id="6" w:author="Richard Haynes" w:date="2021-08-10T14:26:00Z">
        <w:r w:rsidR="00180DB3">
          <w:t xml:space="preserve"> with COVID pneumonia</w:t>
        </w:r>
      </w:ins>
      <w:r>
        <w:t xml:space="preserve">] and India [age ≥18 years] only): In a factorial design, baricitinib  </w:t>
      </w:r>
      <w:r>
        <w:rPr>
          <w:i/>
          <w:iCs/>
        </w:rPr>
        <w:t xml:space="preserve">vs </w:t>
      </w:r>
      <w:r>
        <w:t xml:space="preserve">no additional treatment. </w:t>
      </w:r>
    </w:p>
    <w:p w14:paraId="1B244EDE" w14:textId="6D7E2E0A" w:rsidR="00633D2B" w:rsidRDefault="00633D2B" w:rsidP="00633D2B">
      <w:r>
        <w:t xml:space="preserve">Part E (non-UK countries; adults ≥18 years old with hypoxia only: In a factorial design, high-dose corticosteroids </w:t>
      </w:r>
      <w:r>
        <w:rPr>
          <w:i/>
          <w:iCs/>
        </w:rPr>
        <w:t>vs</w:t>
      </w:r>
      <w:r>
        <w:t xml:space="preserve"> no additional treatment </w:t>
      </w:r>
    </w:p>
    <w:p w14:paraId="008128A0" w14:textId="73B61508" w:rsidR="00633D2B" w:rsidRDefault="00633D2B" w:rsidP="00633D2B">
      <w:r>
        <w:t xml:space="preserve">Part F (adults ≥18 years): In a factorial design, empagliflozin </w:t>
      </w:r>
      <w:r>
        <w:rPr>
          <w:i/>
          <w:iCs/>
        </w:rPr>
        <w:t>vs</w:t>
      </w:r>
      <w:r>
        <w:t xml:space="preserve"> no additional treatment  </w:t>
      </w:r>
    </w:p>
    <w:p w14:paraId="75365C66" w14:textId="77777777" w:rsidR="00241978" w:rsidRDefault="00241978" w:rsidP="00633D2B"/>
    <w:p w14:paraId="19B9FCF9" w14:textId="6F2DECBD" w:rsidR="00180DB3" w:rsidRDefault="00AC6D9C" w:rsidP="00633D2B">
      <w:pPr>
        <w:rPr>
          <w:ins w:id="7" w:author="Richard Haynes" w:date="2021-08-10T14:27:00Z"/>
        </w:rPr>
      </w:pPr>
      <w:del w:id="8" w:author="Richard Haynes" w:date="2021-08-10T14:27:00Z">
        <w:r w:rsidRPr="00633320" w:rsidDel="00180DB3">
          <w:delText xml:space="preserve">The study allows a </w:delText>
        </w:r>
        <w:r w:rsidR="00565936" w:rsidRPr="00633320" w:rsidDel="00180DB3">
          <w:delText xml:space="preserve">subsequent </w:delText>
        </w:r>
        <w:r w:rsidRPr="00633320" w:rsidDel="00180DB3">
          <w:delText xml:space="preserve">randomisation for </w:delText>
        </w:r>
        <w:r w:rsidR="006309BE" w:rsidRPr="00633320" w:rsidDel="00180DB3">
          <w:delText>c</w:delText>
        </w:r>
      </w:del>
      <w:ins w:id="9" w:author="Richard Haynes" w:date="2021-08-10T14:27:00Z">
        <w:r w:rsidR="00180DB3">
          <w:t>C</w:t>
        </w:r>
      </w:ins>
      <w:r w:rsidR="006309BE" w:rsidRPr="00633320">
        <w:t xml:space="preserve">hildren </w:t>
      </w:r>
      <w:r w:rsidRPr="00633320">
        <w:t xml:space="preserve">with </w:t>
      </w:r>
      <w:r w:rsidR="006309BE" w:rsidRPr="00633320">
        <w:t>PIMS-TS</w:t>
      </w:r>
      <w:r w:rsidRPr="00633320">
        <w:t xml:space="preserve"> (hyper-inflammatory state</w:t>
      </w:r>
      <w:r w:rsidR="006309BE" w:rsidRPr="00633320">
        <w:t xml:space="preserve"> associated with COVID-19</w:t>
      </w:r>
      <w:r w:rsidRPr="00633320">
        <w:t xml:space="preserve">): No additional treatment </w:t>
      </w:r>
      <w:r w:rsidRPr="00633320">
        <w:rPr>
          <w:i/>
        </w:rPr>
        <w:t>vs</w:t>
      </w:r>
      <w:r w:rsidRPr="00633320">
        <w:t xml:space="preserve"> </w:t>
      </w:r>
      <w:r w:rsidR="00AC7482" w:rsidRPr="00633320">
        <w:t>t</w:t>
      </w:r>
      <w:r w:rsidRPr="00633320">
        <w:t>ocilizumab</w:t>
      </w:r>
      <w:r w:rsidR="00D918C3" w:rsidRPr="00633320">
        <w:t xml:space="preserve"> </w:t>
      </w:r>
      <w:r w:rsidR="00D918C3" w:rsidRPr="00633320">
        <w:rPr>
          <w:i/>
        </w:rPr>
        <w:t xml:space="preserve">vs </w:t>
      </w:r>
      <w:r w:rsidR="00D918C3" w:rsidRPr="00633320">
        <w:t>anakinra</w:t>
      </w:r>
      <w:r w:rsidRPr="00633320">
        <w:t xml:space="preserve">. </w:t>
      </w:r>
      <w:ins w:id="10" w:author="Microsoft account" w:date="2021-08-11T08:01:00Z">
        <w:r w:rsidR="00543D2F">
          <w:t xml:space="preserve"> This could be </w:t>
        </w:r>
      </w:ins>
      <w:ins w:id="11" w:author="Microsoft account" w:date="2021-08-11T08:03:00Z">
        <w:r w:rsidR="00543D2F">
          <w:t>as a</w:t>
        </w:r>
      </w:ins>
      <w:ins w:id="12" w:author="Microsoft account" w:date="2021-08-11T08:01:00Z">
        <w:r w:rsidR="00543D2F">
          <w:t xml:space="preserve"> first randomisation, or a second rand</w:t>
        </w:r>
      </w:ins>
      <w:ins w:id="13" w:author="Microsoft account" w:date="2021-08-11T08:04:00Z">
        <w:r w:rsidR="00543D2F">
          <w:t>o</w:t>
        </w:r>
      </w:ins>
      <w:ins w:id="14" w:author="Microsoft account" w:date="2021-08-11T08:01:00Z">
        <w:r w:rsidR="00543D2F">
          <w:t xml:space="preserve">misation if </w:t>
        </w:r>
      </w:ins>
      <w:ins w:id="15" w:author="Microsoft account" w:date="2021-08-11T08:04:00Z">
        <w:r w:rsidR="00543D2F">
          <w:t>recruited</w:t>
        </w:r>
      </w:ins>
      <w:ins w:id="16" w:author="Microsoft account" w:date="2021-08-11T08:01:00Z">
        <w:r w:rsidR="00543D2F">
          <w:t xml:space="preserve"> </w:t>
        </w:r>
      </w:ins>
      <w:ins w:id="17" w:author="Microsoft account" w:date="2021-08-11T08:06:00Z">
        <w:r w:rsidR="00543D2F">
          <w:t>in Part A protocol V16</w:t>
        </w:r>
      </w:ins>
      <w:ins w:id="18" w:author="Microsoft account" w:date="2021-08-11T08:07:00Z">
        <w:del w:id="19" w:author="Richard Haynes" w:date="2021-08-11T14:35:00Z">
          <w:r w:rsidR="00543D2F" w:rsidDel="00A217AB">
            <w:delText>)</w:delText>
          </w:r>
        </w:del>
      </w:ins>
      <w:ins w:id="20" w:author="Microsoft account" w:date="2021-08-11T08:02:00Z">
        <w:r w:rsidR="00543D2F">
          <w:t>.</w:t>
        </w:r>
      </w:ins>
    </w:p>
    <w:p w14:paraId="29B68A17" w14:textId="1D13C003" w:rsidR="00122CA0" w:rsidRPr="00633320" w:rsidRDefault="00F51743" w:rsidP="00633D2B">
      <w:r w:rsidRPr="00633320">
        <w:t xml:space="preserve">For patients </w:t>
      </w:r>
      <w:r w:rsidR="009329DF" w:rsidRPr="00633320">
        <w:t>for whom</w:t>
      </w:r>
      <w:r w:rsidR="00122CA0" w:rsidRPr="00633320">
        <w:t xml:space="preserve"> not all the trial arms are appropriate</w:t>
      </w:r>
      <w:r w:rsidR="00A46AA2" w:rsidRPr="00633320">
        <w:t xml:space="preserve"> or </w:t>
      </w:r>
      <w:r w:rsidR="009329DF" w:rsidRPr="00633320">
        <w:t xml:space="preserve">at </w:t>
      </w:r>
      <w:r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ADC53D2" w14:textId="1361C138" w:rsidR="00122CA0" w:rsidRPr="00633320" w:rsidRDefault="00F11197" w:rsidP="00F11197">
      <w:r w:rsidRPr="00633320">
        <w:t xml:space="preserve">RECOVERY </w:t>
      </w:r>
      <w:r w:rsidR="004D0DCE" w:rsidRPr="00633320">
        <w:t>will</w:t>
      </w:r>
      <w:r w:rsidRPr="00633320">
        <w:t xml:space="preserve"> also assess interventions for which additional information is required </w:t>
      </w:r>
      <w:r w:rsidR="007E0BC4" w:rsidRPr="00633320">
        <w:t>to determine whether</w:t>
      </w:r>
      <w:r w:rsidRPr="00633320">
        <w:t xml:space="preserve"> they are considered for large-scale assessment</w:t>
      </w:r>
      <w:r w:rsidR="007E0BC4" w:rsidRPr="00633320">
        <w:t xml:space="preserve"> as their potential to improve outcomes in COVID-19 is uncertain</w:t>
      </w:r>
      <w:r w:rsidRPr="00633320">
        <w:t xml:space="preserve">. Hence, for some patients the main randomisation part A will include an </w:t>
      </w:r>
      <w:r w:rsidR="0076075F" w:rsidRPr="00633320">
        <w:t>E</w:t>
      </w:r>
      <w:r w:rsidRPr="00633320">
        <w:t xml:space="preserve">arly </w:t>
      </w:r>
      <w:r w:rsidR="0076075F" w:rsidRPr="00633320">
        <w:t>P</w:t>
      </w:r>
      <w:r w:rsidRPr="00633320">
        <w:t xml:space="preserve">hase </w:t>
      </w:r>
      <w:r w:rsidR="0076075F" w:rsidRPr="00633320">
        <w:t>A</w:t>
      </w:r>
      <w:r w:rsidRPr="00633320">
        <w:t xml:space="preserve">ssessment arm in which patients may be randomised </w:t>
      </w:r>
      <w:r w:rsidR="0090209D" w:rsidRPr="00633320">
        <w:t xml:space="preserve">to receive </w:t>
      </w:r>
      <w:r w:rsidRPr="00633320">
        <w:t>dimethyl fumarate</w:t>
      </w:r>
      <w:r w:rsidR="007E0BC4" w:rsidRPr="00633320">
        <w:t xml:space="preserve"> and additional information on efficacy and safety collected</w:t>
      </w:r>
      <w:r w:rsidRPr="00633320">
        <w:t>.</w:t>
      </w:r>
    </w:p>
    <w:p w14:paraId="5CBEFAE0" w14:textId="77777777" w:rsidR="00F11197" w:rsidRPr="00633320" w:rsidRDefault="00F11197" w:rsidP="00F11197"/>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w:t>
      </w:r>
      <w:r w:rsidR="00FF73D1" w:rsidRPr="00633320">
        <w:lastRenderedPageBreak/>
        <w:t xml:space="preserve">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77777777"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4B76CB" w:rsidRPr="00633320">
        <w:t>COVID</w:t>
      </w:r>
      <w:r w:rsidR="00F33645" w:rsidRPr="00633320">
        <w:t>-19</w:t>
      </w:r>
      <w:r w:rsidR="004B76CB" w:rsidRPr="00633320">
        <w:t xml:space="preserve">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77777777"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 such as those being planned by the WHO.</w:t>
      </w:r>
    </w:p>
    <w:p w14:paraId="114D96DA" w14:textId="77777777" w:rsidR="00125C3C" w:rsidRPr="00633320" w:rsidRDefault="00125C3C" w:rsidP="00F123A0"/>
    <w:p w14:paraId="68A0EAFB" w14:textId="77777777"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w:t>
      </w:r>
      <w:r w:rsidRPr="00633320">
        <w:lastRenderedPageBreak/>
        <w:t>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21" w:name="Signature_Page"/>
      <w:bookmarkStart w:id="22" w:name="bookmark0"/>
      <w:bookmarkStart w:id="23" w:name="_Toc481775678"/>
      <w:bookmarkStart w:id="24" w:name="_Toc224989188"/>
      <w:bookmarkStart w:id="25" w:name="_Toc225045458"/>
      <w:bookmarkStart w:id="26" w:name="_Toc224989189"/>
      <w:bookmarkStart w:id="27" w:name="_Toc225045459"/>
      <w:bookmarkStart w:id="28" w:name="_Toc221331249"/>
      <w:bookmarkStart w:id="29" w:name="_Toc221335981"/>
      <w:bookmarkStart w:id="30" w:name="_Toc221338335"/>
      <w:bookmarkStart w:id="31" w:name="_Toc221338499"/>
      <w:bookmarkStart w:id="32" w:name="_Toc221348619"/>
      <w:bookmarkStart w:id="33" w:name="_Toc221349005"/>
      <w:bookmarkStart w:id="34" w:name="_Toc221426484"/>
      <w:bookmarkStart w:id="35" w:name="_Toc221505606"/>
      <w:bookmarkStart w:id="36" w:name="_Toc221505992"/>
      <w:bookmarkStart w:id="37" w:name="_Toc221506184"/>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bookmarkStart w:id="38" w:name="_GoBack"/>
      <w:bookmarkEnd w:id="38"/>
    </w:p>
    <w:p w14:paraId="4B61720C" w14:textId="136B176A" w:rsidR="00FE6306"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FE6306" w:rsidRPr="00552AB5">
        <w:rPr>
          <w:rFonts w:cs="Times New Roman"/>
          <w:noProof/>
        </w:rPr>
        <w:t>1</w:t>
      </w:r>
      <w:r w:rsidR="00FE6306">
        <w:rPr>
          <w:rFonts w:asciiTheme="minorHAnsi" w:hAnsiTheme="minorHAnsi" w:cstheme="minorBidi"/>
          <w:b w:val="0"/>
          <w:caps w:val="0"/>
          <w:noProof/>
          <w:color w:val="auto"/>
          <w:sz w:val="22"/>
          <w:szCs w:val="22"/>
        </w:rPr>
        <w:tab/>
      </w:r>
      <w:r w:rsidR="00FE6306">
        <w:rPr>
          <w:noProof/>
        </w:rPr>
        <w:t>BACKGROUND AND RATIONALE</w:t>
      </w:r>
      <w:r w:rsidR="00FE6306">
        <w:rPr>
          <w:noProof/>
        </w:rPr>
        <w:tab/>
      </w:r>
      <w:r w:rsidR="00FE6306">
        <w:rPr>
          <w:noProof/>
        </w:rPr>
        <w:fldChar w:fldCharType="begin"/>
      </w:r>
      <w:r w:rsidR="00FE6306">
        <w:rPr>
          <w:noProof/>
        </w:rPr>
        <w:instrText xml:space="preserve"> PAGEREF _Toc75948768 \h </w:instrText>
      </w:r>
      <w:r w:rsidR="00FE6306">
        <w:rPr>
          <w:noProof/>
        </w:rPr>
      </w:r>
      <w:r w:rsidR="00FE6306">
        <w:rPr>
          <w:noProof/>
        </w:rPr>
        <w:fldChar w:fldCharType="separate"/>
      </w:r>
      <w:r w:rsidR="001B483C">
        <w:rPr>
          <w:noProof/>
        </w:rPr>
        <w:t>5</w:t>
      </w:r>
      <w:r w:rsidR="00FE6306">
        <w:rPr>
          <w:noProof/>
        </w:rPr>
        <w:fldChar w:fldCharType="end"/>
      </w:r>
    </w:p>
    <w:p w14:paraId="746122C7" w14:textId="2A8667F0"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1.1</w:t>
      </w:r>
      <w:r>
        <w:rPr>
          <w:rFonts w:asciiTheme="minorHAnsi" w:hAnsiTheme="minorHAnsi" w:cstheme="minorBidi"/>
          <w:bCs w:val="0"/>
          <w:smallCaps w:val="0"/>
          <w:noProof/>
          <w:color w:val="auto"/>
          <w:sz w:val="22"/>
          <w:szCs w:val="22"/>
        </w:rPr>
        <w:tab/>
      </w:r>
      <w:r w:rsidRPr="00552AB5">
        <w:rPr>
          <w:noProof/>
        </w:rPr>
        <w:t>Setting</w:t>
      </w:r>
      <w:r>
        <w:rPr>
          <w:noProof/>
        </w:rPr>
        <w:tab/>
      </w:r>
      <w:r>
        <w:rPr>
          <w:noProof/>
        </w:rPr>
        <w:fldChar w:fldCharType="begin"/>
      </w:r>
      <w:r>
        <w:rPr>
          <w:noProof/>
        </w:rPr>
        <w:instrText xml:space="preserve"> PAGEREF _Toc75948769 \h </w:instrText>
      </w:r>
      <w:r>
        <w:rPr>
          <w:noProof/>
        </w:rPr>
      </w:r>
      <w:r>
        <w:rPr>
          <w:noProof/>
        </w:rPr>
        <w:fldChar w:fldCharType="separate"/>
      </w:r>
      <w:r w:rsidR="001B483C">
        <w:rPr>
          <w:noProof/>
        </w:rPr>
        <w:t>5</w:t>
      </w:r>
      <w:r>
        <w:rPr>
          <w:noProof/>
        </w:rPr>
        <w:fldChar w:fldCharType="end"/>
      </w:r>
    </w:p>
    <w:p w14:paraId="4D802620" w14:textId="2D093C44"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1.2</w:t>
      </w:r>
      <w:r>
        <w:rPr>
          <w:rFonts w:asciiTheme="minorHAnsi" w:hAnsiTheme="minorHAnsi" w:cstheme="minorBidi"/>
          <w:bCs w:val="0"/>
          <w:smallCaps w:val="0"/>
          <w:noProof/>
          <w:color w:val="auto"/>
          <w:sz w:val="22"/>
          <w:szCs w:val="22"/>
        </w:rPr>
        <w:tab/>
      </w:r>
      <w:r w:rsidRPr="00552AB5">
        <w:rPr>
          <w:noProof/>
        </w:rPr>
        <w:t>Treatment Options</w:t>
      </w:r>
      <w:r>
        <w:rPr>
          <w:noProof/>
        </w:rPr>
        <w:tab/>
      </w:r>
      <w:r>
        <w:rPr>
          <w:noProof/>
        </w:rPr>
        <w:fldChar w:fldCharType="begin"/>
      </w:r>
      <w:r>
        <w:rPr>
          <w:noProof/>
        </w:rPr>
        <w:instrText xml:space="preserve"> PAGEREF _Toc75948770 \h </w:instrText>
      </w:r>
      <w:r>
        <w:rPr>
          <w:noProof/>
        </w:rPr>
      </w:r>
      <w:r>
        <w:rPr>
          <w:noProof/>
        </w:rPr>
        <w:fldChar w:fldCharType="separate"/>
      </w:r>
      <w:r w:rsidR="001B483C">
        <w:rPr>
          <w:noProof/>
        </w:rPr>
        <w:t>5</w:t>
      </w:r>
      <w:r>
        <w:rPr>
          <w:noProof/>
        </w:rPr>
        <w:fldChar w:fldCharType="end"/>
      </w:r>
    </w:p>
    <w:p w14:paraId="484380F3" w14:textId="4D01ACC4"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1.3</w:t>
      </w:r>
      <w:r>
        <w:rPr>
          <w:rFonts w:asciiTheme="minorHAnsi" w:hAnsiTheme="minorHAnsi" w:cstheme="minorBidi"/>
          <w:bCs w:val="0"/>
          <w:smallCaps w:val="0"/>
          <w:noProof/>
          <w:color w:val="auto"/>
          <w:sz w:val="22"/>
          <w:szCs w:val="22"/>
        </w:rPr>
        <w:tab/>
      </w:r>
      <w:r w:rsidRPr="00552AB5">
        <w:rPr>
          <w:noProof/>
        </w:rPr>
        <w:t>Design Considerations</w:t>
      </w:r>
      <w:r>
        <w:rPr>
          <w:noProof/>
        </w:rPr>
        <w:tab/>
      </w:r>
      <w:r>
        <w:rPr>
          <w:noProof/>
        </w:rPr>
        <w:fldChar w:fldCharType="begin"/>
      </w:r>
      <w:r>
        <w:rPr>
          <w:noProof/>
        </w:rPr>
        <w:instrText xml:space="preserve"> PAGEREF _Toc75948771 \h </w:instrText>
      </w:r>
      <w:r>
        <w:rPr>
          <w:noProof/>
        </w:rPr>
      </w:r>
      <w:r>
        <w:rPr>
          <w:noProof/>
        </w:rPr>
        <w:fldChar w:fldCharType="separate"/>
      </w:r>
      <w:r w:rsidR="001B483C">
        <w:rPr>
          <w:noProof/>
        </w:rPr>
        <w:t>7</w:t>
      </w:r>
      <w:r>
        <w:rPr>
          <w:noProof/>
        </w:rPr>
        <w:fldChar w:fldCharType="end"/>
      </w:r>
    </w:p>
    <w:p w14:paraId="60B6D69F" w14:textId="474374D8"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1.4</w:t>
      </w:r>
      <w:r>
        <w:rPr>
          <w:rFonts w:asciiTheme="minorHAnsi" w:hAnsiTheme="minorHAnsi" w:cstheme="minorBidi"/>
          <w:bCs w:val="0"/>
          <w:smallCaps w:val="0"/>
          <w:noProof/>
          <w:color w:val="auto"/>
          <w:sz w:val="22"/>
          <w:szCs w:val="22"/>
        </w:rPr>
        <w:tab/>
      </w:r>
      <w:r w:rsidRPr="00552AB5">
        <w:rPr>
          <w:noProof/>
        </w:rPr>
        <w:t>Potential for effective treatments to become available</w:t>
      </w:r>
      <w:r>
        <w:rPr>
          <w:noProof/>
        </w:rPr>
        <w:tab/>
      </w:r>
      <w:r>
        <w:rPr>
          <w:noProof/>
        </w:rPr>
        <w:fldChar w:fldCharType="begin"/>
      </w:r>
      <w:r>
        <w:rPr>
          <w:noProof/>
        </w:rPr>
        <w:instrText xml:space="preserve"> PAGEREF _Toc75948772 \h </w:instrText>
      </w:r>
      <w:r>
        <w:rPr>
          <w:noProof/>
        </w:rPr>
      </w:r>
      <w:r>
        <w:rPr>
          <w:noProof/>
        </w:rPr>
        <w:fldChar w:fldCharType="separate"/>
      </w:r>
      <w:r w:rsidR="001B483C">
        <w:rPr>
          <w:noProof/>
        </w:rPr>
        <w:t>7</w:t>
      </w:r>
      <w:r>
        <w:rPr>
          <w:noProof/>
        </w:rPr>
        <w:fldChar w:fldCharType="end"/>
      </w:r>
    </w:p>
    <w:p w14:paraId="615484A0" w14:textId="7EC624FA"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1.5</w:t>
      </w:r>
      <w:r>
        <w:rPr>
          <w:rFonts w:asciiTheme="minorHAnsi" w:hAnsiTheme="minorHAnsi" w:cstheme="minorBidi"/>
          <w:bCs w:val="0"/>
          <w:smallCaps w:val="0"/>
          <w:noProof/>
          <w:color w:val="auto"/>
          <w:sz w:val="22"/>
          <w:szCs w:val="22"/>
        </w:rPr>
        <w:tab/>
      </w:r>
      <w:r w:rsidRPr="00552AB5">
        <w:rPr>
          <w:noProof/>
        </w:rPr>
        <w:t>Early phase assessments</w:t>
      </w:r>
      <w:r>
        <w:rPr>
          <w:noProof/>
        </w:rPr>
        <w:tab/>
      </w:r>
      <w:r>
        <w:rPr>
          <w:noProof/>
        </w:rPr>
        <w:fldChar w:fldCharType="begin"/>
      </w:r>
      <w:r>
        <w:rPr>
          <w:noProof/>
        </w:rPr>
        <w:instrText xml:space="preserve"> PAGEREF _Toc75948773 \h </w:instrText>
      </w:r>
      <w:r>
        <w:rPr>
          <w:noProof/>
        </w:rPr>
      </w:r>
      <w:r>
        <w:rPr>
          <w:noProof/>
        </w:rPr>
        <w:fldChar w:fldCharType="separate"/>
      </w:r>
      <w:r w:rsidR="001B483C">
        <w:rPr>
          <w:noProof/>
        </w:rPr>
        <w:t>8</w:t>
      </w:r>
      <w:r>
        <w:rPr>
          <w:noProof/>
        </w:rPr>
        <w:fldChar w:fldCharType="end"/>
      </w:r>
    </w:p>
    <w:p w14:paraId="0270D96D" w14:textId="2961205A"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_Toc75948774 \h </w:instrText>
      </w:r>
      <w:r>
        <w:rPr>
          <w:noProof/>
        </w:rPr>
      </w:r>
      <w:r>
        <w:rPr>
          <w:noProof/>
        </w:rPr>
        <w:fldChar w:fldCharType="separate"/>
      </w:r>
      <w:r w:rsidR="001B483C">
        <w:rPr>
          <w:noProof/>
        </w:rPr>
        <w:t>8</w:t>
      </w:r>
      <w:r>
        <w:rPr>
          <w:noProof/>
        </w:rPr>
        <w:fldChar w:fldCharType="end"/>
      </w:r>
    </w:p>
    <w:p w14:paraId="3E51E245" w14:textId="6C5BEE54"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2.1</w:t>
      </w:r>
      <w:r>
        <w:rPr>
          <w:rFonts w:asciiTheme="minorHAnsi" w:hAnsiTheme="minorHAnsi" w:cstheme="minorBidi"/>
          <w:bCs w:val="0"/>
          <w:smallCaps w:val="0"/>
          <w:noProof/>
          <w:color w:val="auto"/>
          <w:sz w:val="22"/>
          <w:szCs w:val="22"/>
        </w:rPr>
        <w:tab/>
      </w:r>
      <w:r w:rsidRPr="00552AB5">
        <w:rPr>
          <w:noProof/>
        </w:rPr>
        <w:t>Eligibility</w:t>
      </w:r>
      <w:r>
        <w:rPr>
          <w:noProof/>
        </w:rPr>
        <w:tab/>
      </w:r>
      <w:r>
        <w:rPr>
          <w:noProof/>
        </w:rPr>
        <w:fldChar w:fldCharType="begin"/>
      </w:r>
      <w:r>
        <w:rPr>
          <w:noProof/>
        </w:rPr>
        <w:instrText xml:space="preserve"> PAGEREF _Toc75948775 \h </w:instrText>
      </w:r>
      <w:r>
        <w:rPr>
          <w:noProof/>
        </w:rPr>
      </w:r>
      <w:r>
        <w:rPr>
          <w:noProof/>
        </w:rPr>
        <w:fldChar w:fldCharType="separate"/>
      </w:r>
      <w:r w:rsidR="001B483C">
        <w:rPr>
          <w:noProof/>
        </w:rPr>
        <w:t>8</w:t>
      </w:r>
      <w:r>
        <w:rPr>
          <w:noProof/>
        </w:rPr>
        <w:fldChar w:fldCharType="end"/>
      </w:r>
    </w:p>
    <w:p w14:paraId="66624955" w14:textId="449EA06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2.2</w:t>
      </w:r>
      <w:r>
        <w:rPr>
          <w:rFonts w:asciiTheme="minorHAnsi" w:hAnsiTheme="minorHAnsi" w:cstheme="minorBidi"/>
          <w:bCs w:val="0"/>
          <w:smallCaps w:val="0"/>
          <w:noProof/>
          <w:color w:val="auto"/>
          <w:sz w:val="22"/>
          <w:szCs w:val="22"/>
        </w:rPr>
        <w:tab/>
      </w:r>
      <w:r w:rsidRPr="00552AB5">
        <w:rPr>
          <w:noProof/>
        </w:rPr>
        <w:t>Consent</w:t>
      </w:r>
      <w:r>
        <w:rPr>
          <w:noProof/>
        </w:rPr>
        <w:tab/>
      </w:r>
      <w:r>
        <w:rPr>
          <w:noProof/>
        </w:rPr>
        <w:fldChar w:fldCharType="begin"/>
      </w:r>
      <w:r>
        <w:rPr>
          <w:noProof/>
        </w:rPr>
        <w:instrText xml:space="preserve"> PAGEREF _Toc75948776 \h </w:instrText>
      </w:r>
      <w:r>
        <w:rPr>
          <w:noProof/>
        </w:rPr>
      </w:r>
      <w:r>
        <w:rPr>
          <w:noProof/>
        </w:rPr>
        <w:fldChar w:fldCharType="separate"/>
      </w:r>
      <w:r w:rsidR="001B483C">
        <w:rPr>
          <w:noProof/>
        </w:rPr>
        <w:t>9</w:t>
      </w:r>
      <w:r>
        <w:rPr>
          <w:noProof/>
        </w:rPr>
        <w:fldChar w:fldCharType="end"/>
      </w:r>
    </w:p>
    <w:p w14:paraId="63A431AC" w14:textId="6C308B6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2.3</w:t>
      </w:r>
      <w:r>
        <w:rPr>
          <w:rFonts w:asciiTheme="minorHAnsi" w:hAnsiTheme="minorHAnsi" w:cstheme="minorBidi"/>
          <w:bCs w:val="0"/>
          <w:smallCaps w:val="0"/>
          <w:noProof/>
          <w:color w:val="auto"/>
          <w:sz w:val="22"/>
          <w:szCs w:val="22"/>
        </w:rPr>
        <w:tab/>
      </w:r>
      <w:r w:rsidRPr="00552AB5">
        <w:rPr>
          <w:noProof/>
        </w:rPr>
        <w:t>Baseline information</w:t>
      </w:r>
      <w:r>
        <w:rPr>
          <w:noProof/>
        </w:rPr>
        <w:tab/>
      </w:r>
      <w:r>
        <w:rPr>
          <w:noProof/>
        </w:rPr>
        <w:fldChar w:fldCharType="begin"/>
      </w:r>
      <w:r>
        <w:rPr>
          <w:noProof/>
        </w:rPr>
        <w:instrText xml:space="preserve"> PAGEREF _Toc75948777 \h </w:instrText>
      </w:r>
      <w:r>
        <w:rPr>
          <w:noProof/>
        </w:rPr>
      </w:r>
      <w:r>
        <w:rPr>
          <w:noProof/>
        </w:rPr>
        <w:fldChar w:fldCharType="separate"/>
      </w:r>
      <w:r w:rsidR="001B483C">
        <w:rPr>
          <w:noProof/>
        </w:rPr>
        <w:t>9</w:t>
      </w:r>
      <w:r>
        <w:rPr>
          <w:noProof/>
        </w:rPr>
        <w:fldChar w:fldCharType="end"/>
      </w:r>
    </w:p>
    <w:p w14:paraId="2D126DA0" w14:textId="1C8C1E42"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2.4</w:t>
      </w:r>
      <w:r>
        <w:rPr>
          <w:rFonts w:asciiTheme="minorHAnsi" w:hAnsiTheme="minorHAnsi" w:cstheme="minorBidi"/>
          <w:bCs w:val="0"/>
          <w:smallCaps w:val="0"/>
          <w:noProof/>
          <w:color w:val="auto"/>
          <w:sz w:val="22"/>
          <w:szCs w:val="22"/>
        </w:rPr>
        <w:tab/>
      </w:r>
      <w:r w:rsidRPr="00552AB5">
        <w:rPr>
          <w:noProof/>
        </w:rPr>
        <w:t>Main randomisation</w:t>
      </w:r>
      <w:r>
        <w:rPr>
          <w:noProof/>
        </w:rPr>
        <w:tab/>
      </w:r>
      <w:r>
        <w:rPr>
          <w:noProof/>
        </w:rPr>
        <w:fldChar w:fldCharType="begin"/>
      </w:r>
      <w:r>
        <w:rPr>
          <w:noProof/>
        </w:rPr>
        <w:instrText xml:space="preserve"> PAGEREF _Toc75948778 \h </w:instrText>
      </w:r>
      <w:r>
        <w:rPr>
          <w:noProof/>
        </w:rPr>
      </w:r>
      <w:r>
        <w:rPr>
          <w:noProof/>
        </w:rPr>
        <w:fldChar w:fldCharType="separate"/>
      </w:r>
      <w:r w:rsidR="001B483C">
        <w:rPr>
          <w:noProof/>
        </w:rPr>
        <w:t>10</w:t>
      </w:r>
      <w:r>
        <w:rPr>
          <w:noProof/>
        </w:rPr>
        <w:fldChar w:fldCharType="end"/>
      </w:r>
    </w:p>
    <w:p w14:paraId="37045A4F" w14:textId="0C3CAD6D"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2.5</w:t>
      </w:r>
      <w:r>
        <w:rPr>
          <w:rFonts w:asciiTheme="minorHAnsi" w:hAnsiTheme="minorHAnsi" w:cstheme="minorBidi"/>
          <w:bCs w:val="0"/>
          <w:smallCaps w:val="0"/>
          <w:noProof/>
          <w:color w:val="auto"/>
          <w:sz w:val="22"/>
          <w:szCs w:val="22"/>
        </w:rPr>
        <w:tab/>
      </w:r>
      <w:r w:rsidRPr="00552AB5">
        <w:rPr>
          <w:noProof/>
        </w:rPr>
        <w:t>Second randomisation for children with progressive PIMS-TS</w:t>
      </w:r>
      <w:r>
        <w:rPr>
          <w:noProof/>
        </w:rPr>
        <w:tab/>
      </w:r>
      <w:r>
        <w:rPr>
          <w:noProof/>
        </w:rPr>
        <w:fldChar w:fldCharType="begin"/>
      </w:r>
      <w:r>
        <w:rPr>
          <w:noProof/>
        </w:rPr>
        <w:instrText xml:space="preserve"> PAGEREF _Toc75948779 \h </w:instrText>
      </w:r>
      <w:r>
        <w:rPr>
          <w:noProof/>
        </w:rPr>
      </w:r>
      <w:r>
        <w:rPr>
          <w:noProof/>
        </w:rPr>
        <w:fldChar w:fldCharType="separate"/>
      </w:r>
      <w:r w:rsidR="001B483C">
        <w:rPr>
          <w:noProof/>
        </w:rPr>
        <w:t>12</w:t>
      </w:r>
      <w:r>
        <w:rPr>
          <w:noProof/>
        </w:rPr>
        <w:fldChar w:fldCharType="end"/>
      </w:r>
    </w:p>
    <w:p w14:paraId="3D09519B" w14:textId="3F7C96FF"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2.6</w:t>
      </w:r>
      <w:r>
        <w:rPr>
          <w:rFonts w:asciiTheme="minorHAnsi" w:hAnsiTheme="minorHAnsi" w:cstheme="minorBidi"/>
          <w:bCs w:val="0"/>
          <w:smallCaps w:val="0"/>
          <w:noProof/>
          <w:color w:val="auto"/>
          <w:sz w:val="22"/>
          <w:szCs w:val="22"/>
        </w:rPr>
        <w:tab/>
      </w:r>
      <w:r w:rsidRPr="00552AB5">
        <w:rPr>
          <w:noProof/>
        </w:rPr>
        <w:t>Administration of allocated treatment</w:t>
      </w:r>
      <w:r>
        <w:rPr>
          <w:noProof/>
        </w:rPr>
        <w:tab/>
      </w:r>
      <w:r>
        <w:rPr>
          <w:noProof/>
        </w:rPr>
        <w:fldChar w:fldCharType="begin"/>
      </w:r>
      <w:r>
        <w:rPr>
          <w:noProof/>
        </w:rPr>
        <w:instrText xml:space="preserve"> PAGEREF _Toc75948780 \h </w:instrText>
      </w:r>
      <w:r>
        <w:rPr>
          <w:noProof/>
        </w:rPr>
      </w:r>
      <w:r>
        <w:rPr>
          <w:noProof/>
        </w:rPr>
        <w:fldChar w:fldCharType="separate"/>
      </w:r>
      <w:r w:rsidR="001B483C">
        <w:rPr>
          <w:noProof/>
        </w:rPr>
        <w:t>13</w:t>
      </w:r>
      <w:r>
        <w:rPr>
          <w:noProof/>
        </w:rPr>
        <w:fldChar w:fldCharType="end"/>
      </w:r>
    </w:p>
    <w:p w14:paraId="298C7709" w14:textId="4CEF634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2.7</w:t>
      </w:r>
      <w:r>
        <w:rPr>
          <w:rFonts w:asciiTheme="minorHAnsi" w:hAnsiTheme="minorHAnsi" w:cstheme="minorBidi"/>
          <w:bCs w:val="0"/>
          <w:smallCaps w:val="0"/>
          <w:noProof/>
          <w:color w:val="auto"/>
          <w:sz w:val="22"/>
          <w:szCs w:val="22"/>
        </w:rPr>
        <w:tab/>
      </w:r>
      <w:r w:rsidRPr="00552AB5">
        <w:rPr>
          <w:noProof/>
        </w:rPr>
        <w:t>Collecting follow-up information</w:t>
      </w:r>
      <w:r>
        <w:rPr>
          <w:noProof/>
        </w:rPr>
        <w:tab/>
      </w:r>
      <w:r>
        <w:rPr>
          <w:noProof/>
        </w:rPr>
        <w:fldChar w:fldCharType="begin"/>
      </w:r>
      <w:r>
        <w:rPr>
          <w:noProof/>
        </w:rPr>
        <w:instrText xml:space="preserve"> PAGEREF _Toc75948781 \h </w:instrText>
      </w:r>
      <w:r>
        <w:rPr>
          <w:noProof/>
        </w:rPr>
      </w:r>
      <w:r>
        <w:rPr>
          <w:noProof/>
        </w:rPr>
        <w:fldChar w:fldCharType="separate"/>
      </w:r>
      <w:r w:rsidR="001B483C">
        <w:rPr>
          <w:noProof/>
        </w:rPr>
        <w:t>13</w:t>
      </w:r>
      <w:r>
        <w:rPr>
          <w:noProof/>
        </w:rPr>
        <w:fldChar w:fldCharType="end"/>
      </w:r>
    </w:p>
    <w:p w14:paraId="0CBF51F0" w14:textId="593FA5C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2.8</w:t>
      </w:r>
      <w:r>
        <w:rPr>
          <w:rFonts w:asciiTheme="minorHAnsi" w:hAnsiTheme="minorHAnsi" w:cstheme="minorBidi"/>
          <w:bCs w:val="0"/>
          <w:smallCaps w:val="0"/>
          <w:noProof/>
          <w:color w:val="auto"/>
          <w:sz w:val="22"/>
          <w:szCs w:val="22"/>
        </w:rPr>
        <w:tab/>
      </w:r>
      <w:r w:rsidRPr="00552AB5">
        <w:rPr>
          <w:noProof/>
        </w:rPr>
        <w:t>Duration of follow-up</w:t>
      </w:r>
      <w:r>
        <w:rPr>
          <w:noProof/>
        </w:rPr>
        <w:tab/>
      </w:r>
      <w:r>
        <w:rPr>
          <w:noProof/>
        </w:rPr>
        <w:fldChar w:fldCharType="begin"/>
      </w:r>
      <w:r>
        <w:rPr>
          <w:noProof/>
        </w:rPr>
        <w:instrText xml:space="preserve"> PAGEREF _Toc75948782 \h </w:instrText>
      </w:r>
      <w:r>
        <w:rPr>
          <w:noProof/>
        </w:rPr>
      </w:r>
      <w:r>
        <w:rPr>
          <w:noProof/>
        </w:rPr>
        <w:fldChar w:fldCharType="separate"/>
      </w:r>
      <w:r w:rsidR="001B483C">
        <w:rPr>
          <w:noProof/>
        </w:rPr>
        <w:t>14</w:t>
      </w:r>
      <w:r>
        <w:rPr>
          <w:noProof/>
        </w:rPr>
        <w:fldChar w:fldCharType="end"/>
      </w:r>
    </w:p>
    <w:p w14:paraId="22B72A79" w14:textId="702D82E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2.9</w:t>
      </w:r>
      <w:r>
        <w:rPr>
          <w:rFonts w:asciiTheme="minorHAnsi" w:hAnsiTheme="minorHAnsi" w:cstheme="minorBidi"/>
          <w:bCs w:val="0"/>
          <w:smallCaps w:val="0"/>
          <w:noProof/>
          <w:color w:val="auto"/>
          <w:sz w:val="22"/>
          <w:szCs w:val="22"/>
        </w:rPr>
        <w:tab/>
      </w:r>
      <w:r w:rsidRPr="00552AB5">
        <w:rPr>
          <w:noProof/>
        </w:rPr>
        <w:t>Withdrawal of consent</w:t>
      </w:r>
      <w:r>
        <w:rPr>
          <w:noProof/>
        </w:rPr>
        <w:tab/>
      </w:r>
      <w:r>
        <w:rPr>
          <w:noProof/>
        </w:rPr>
        <w:fldChar w:fldCharType="begin"/>
      </w:r>
      <w:r>
        <w:rPr>
          <w:noProof/>
        </w:rPr>
        <w:instrText xml:space="preserve"> PAGEREF _Toc75948783 \h </w:instrText>
      </w:r>
      <w:r>
        <w:rPr>
          <w:noProof/>
        </w:rPr>
      </w:r>
      <w:r>
        <w:rPr>
          <w:noProof/>
        </w:rPr>
        <w:fldChar w:fldCharType="separate"/>
      </w:r>
      <w:r w:rsidR="001B483C">
        <w:rPr>
          <w:noProof/>
        </w:rPr>
        <w:t>15</w:t>
      </w:r>
      <w:r>
        <w:rPr>
          <w:noProof/>
        </w:rPr>
        <w:fldChar w:fldCharType="end"/>
      </w:r>
    </w:p>
    <w:p w14:paraId="67E525F7" w14:textId="2003BDD2"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_Toc75948784 \h </w:instrText>
      </w:r>
      <w:r>
        <w:rPr>
          <w:noProof/>
        </w:rPr>
      </w:r>
      <w:r>
        <w:rPr>
          <w:noProof/>
        </w:rPr>
        <w:fldChar w:fldCharType="separate"/>
      </w:r>
      <w:r w:rsidR="001B483C">
        <w:rPr>
          <w:noProof/>
        </w:rPr>
        <w:t>15</w:t>
      </w:r>
      <w:r>
        <w:rPr>
          <w:noProof/>
        </w:rPr>
        <w:fldChar w:fldCharType="end"/>
      </w:r>
    </w:p>
    <w:p w14:paraId="5CEE75E8" w14:textId="71B40D80"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3.1</w:t>
      </w:r>
      <w:r>
        <w:rPr>
          <w:rFonts w:asciiTheme="minorHAnsi" w:hAnsiTheme="minorHAnsi" w:cstheme="minorBidi"/>
          <w:bCs w:val="0"/>
          <w:smallCaps w:val="0"/>
          <w:noProof/>
          <w:color w:val="auto"/>
          <w:sz w:val="22"/>
          <w:szCs w:val="22"/>
        </w:rPr>
        <w:tab/>
      </w:r>
      <w:r w:rsidRPr="00552AB5">
        <w:rPr>
          <w:noProof/>
        </w:rPr>
        <w:t>Outcomes</w:t>
      </w:r>
      <w:r>
        <w:rPr>
          <w:noProof/>
        </w:rPr>
        <w:tab/>
      </w:r>
      <w:r>
        <w:rPr>
          <w:noProof/>
        </w:rPr>
        <w:fldChar w:fldCharType="begin"/>
      </w:r>
      <w:r>
        <w:rPr>
          <w:noProof/>
        </w:rPr>
        <w:instrText xml:space="preserve"> PAGEREF _Toc75948785 \h </w:instrText>
      </w:r>
      <w:r>
        <w:rPr>
          <w:noProof/>
        </w:rPr>
      </w:r>
      <w:r>
        <w:rPr>
          <w:noProof/>
        </w:rPr>
        <w:fldChar w:fldCharType="separate"/>
      </w:r>
      <w:r w:rsidR="001B483C">
        <w:rPr>
          <w:noProof/>
        </w:rPr>
        <w:t>15</w:t>
      </w:r>
      <w:r>
        <w:rPr>
          <w:noProof/>
        </w:rPr>
        <w:fldChar w:fldCharType="end"/>
      </w:r>
    </w:p>
    <w:p w14:paraId="432E24D1" w14:textId="22DD5F2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3.2</w:t>
      </w:r>
      <w:r>
        <w:rPr>
          <w:rFonts w:asciiTheme="minorHAnsi" w:hAnsiTheme="minorHAnsi" w:cstheme="minorBidi"/>
          <w:bCs w:val="0"/>
          <w:smallCaps w:val="0"/>
          <w:noProof/>
          <w:color w:val="auto"/>
          <w:sz w:val="22"/>
          <w:szCs w:val="22"/>
        </w:rPr>
        <w:tab/>
      </w:r>
      <w:r w:rsidRPr="00552AB5">
        <w:rPr>
          <w:noProof/>
        </w:rPr>
        <w:t>Methods of analysis</w:t>
      </w:r>
      <w:r>
        <w:rPr>
          <w:noProof/>
        </w:rPr>
        <w:tab/>
      </w:r>
      <w:r>
        <w:rPr>
          <w:noProof/>
        </w:rPr>
        <w:fldChar w:fldCharType="begin"/>
      </w:r>
      <w:r>
        <w:rPr>
          <w:noProof/>
        </w:rPr>
        <w:instrText xml:space="preserve"> PAGEREF _Toc75948786 \h </w:instrText>
      </w:r>
      <w:r>
        <w:rPr>
          <w:noProof/>
        </w:rPr>
      </w:r>
      <w:r>
        <w:rPr>
          <w:noProof/>
        </w:rPr>
        <w:fldChar w:fldCharType="separate"/>
      </w:r>
      <w:r w:rsidR="001B483C">
        <w:rPr>
          <w:noProof/>
        </w:rPr>
        <w:t>16</w:t>
      </w:r>
      <w:r>
        <w:rPr>
          <w:noProof/>
        </w:rPr>
        <w:fldChar w:fldCharType="end"/>
      </w:r>
    </w:p>
    <w:p w14:paraId="5C47301A" w14:textId="4EDB97E8"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3.3</w:t>
      </w:r>
      <w:r>
        <w:rPr>
          <w:rFonts w:asciiTheme="minorHAnsi" w:hAnsiTheme="minorHAnsi" w:cstheme="minorBidi"/>
          <w:bCs w:val="0"/>
          <w:smallCaps w:val="0"/>
          <w:noProof/>
          <w:color w:val="auto"/>
          <w:sz w:val="22"/>
          <w:szCs w:val="22"/>
        </w:rPr>
        <w:tab/>
      </w:r>
      <w:r w:rsidRPr="00552AB5">
        <w:rPr>
          <w:noProof/>
        </w:rPr>
        <w:t>Children</w:t>
      </w:r>
      <w:r>
        <w:rPr>
          <w:noProof/>
        </w:rPr>
        <w:tab/>
      </w:r>
      <w:r>
        <w:rPr>
          <w:noProof/>
        </w:rPr>
        <w:fldChar w:fldCharType="begin"/>
      </w:r>
      <w:r>
        <w:rPr>
          <w:noProof/>
        </w:rPr>
        <w:instrText xml:space="preserve"> PAGEREF _Toc75948787 \h </w:instrText>
      </w:r>
      <w:r>
        <w:rPr>
          <w:noProof/>
        </w:rPr>
      </w:r>
      <w:r>
        <w:rPr>
          <w:noProof/>
        </w:rPr>
        <w:fldChar w:fldCharType="separate"/>
      </w:r>
      <w:r w:rsidR="001B483C">
        <w:rPr>
          <w:noProof/>
        </w:rPr>
        <w:t>16</w:t>
      </w:r>
      <w:r>
        <w:rPr>
          <w:noProof/>
        </w:rPr>
        <w:fldChar w:fldCharType="end"/>
      </w:r>
    </w:p>
    <w:p w14:paraId="320D4EE8" w14:textId="3EA24CD7"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3.4</w:t>
      </w:r>
      <w:r>
        <w:rPr>
          <w:rFonts w:asciiTheme="minorHAnsi" w:hAnsiTheme="minorHAnsi" w:cstheme="minorBidi"/>
          <w:bCs w:val="0"/>
          <w:smallCaps w:val="0"/>
          <w:noProof/>
          <w:color w:val="auto"/>
          <w:sz w:val="22"/>
          <w:szCs w:val="22"/>
        </w:rPr>
        <w:tab/>
      </w:r>
      <w:r w:rsidRPr="00552AB5">
        <w:rPr>
          <w:noProof/>
        </w:rPr>
        <w:t>Early phase assessments</w:t>
      </w:r>
      <w:r>
        <w:rPr>
          <w:noProof/>
        </w:rPr>
        <w:tab/>
      </w:r>
      <w:r>
        <w:rPr>
          <w:noProof/>
        </w:rPr>
        <w:fldChar w:fldCharType="begin"/>
      </w:r>
      <w:r>
        <w:rPr>
          <w:noProof/>
        </w:rPr>
        <w:instrText xml:space="preserve"> PAGEREF _Toc75948788 \h </w:instrText>
      </w:r>
      <w:r>
        <w:rPr>
          <w:noProof/>
        </w:rPr>
      </w:r>
      <w:r>
        <w:rPr>
          <w:noProof/>
        </w:rPr>
        <w:fldChar w:fldCharType="separate"/>
      </w:r>
      <w:r w:rsidR="001B483C">
        <w:rPr>
          <w:noProof/>
        </w:rPr>
        <w:t>17</w:t>
      </w:r>
      <w:r>
        <w:rPr>
          <w:noProof/>
        </w:rPr>
        <w:fldChar w:fldCharType="end"/>
      </w:r>
    </w:p>
    <w:p w14:paraId="4398DE9E" w14:textId="5D219FC9"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_Toc75948789 \h </w:instrText>
      </w:r>
      <w:r>
        <w:rPr>
          <w:noProof/>
        </w:rPr>
      </w:r>
      <w:r>
        <w:rPr>
          <w:noProof/>
        </w:rPr>
        <w:fldChar w:fldCharType="separate"/>
      </w:r>
      <w:r w:rsidR="001B483C">
        <w:rPr>
          <w:noProof/>
        </w:rPr>
        <w:t>17</w:t>
      </w:r>
      <w:r>
        <w:rPr>
          <w:noProof/>
        </w:rPr>
        <w:fldChar w:fldCharType="end"/>
      </w:r>
    </w:p>
    <w:p w14:paraId="5AA1200C" w14:textId="6EFAE63A"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4.1</w:t>
      </w:r>
      <w:r>
        <w:rPr>
          <w:rFonts w:asciiTheme="minorHAnsi" w:hAnsiTheme="minorHAnsi" w:cstheme="minorBidi"/>
          <w:bCs w:val="0"/>
          <w:smallCaps w:val="0"/>
          <w:noProof/>
          <w:color w:val="auto"/>
          <w:sz w:val="22"/>
          <w:szCs w:val="22"/>
        </w:rPr>
        <w:tab/>
      </w:r>
      <w:r w:rsidRPr="00552AB5">
        <w:rPr>
          <w:noProof/>
        </w:rPr>
        <w:t>Recording Suspected Serious Adverse Reactions</w:t>
      </w:r>
      <w:r>
        <w:rPr>
          <w:noProof/>
        </w:rPr>
        <w:tab/>
      </w:r>
      <w:r>
        <w:rPr>
          <w:noProof/>
        </w:rPr>
        <w:fldChar w:fldCharType="begin"/>
      </w:r>
      <w:r>
        <w:rPr>
          <w:noProof/>
        </w:rPr>
        <w:instrText xml:space="preserve"> PAGEREF _Toc75948790 \h </w:instrText>
      </w:r>
      <w:r>
        <w:rPr>
          <w:noProof/>
        </w:rPr>
      </w:r>
      <w:r>
        <w:rPr>
          <w:noProof/>
        </w:rPr>
        <w:fldChar w:fldCharType="separate"/>
      </w:r>
      <w:r w:rsidR="001B483C">
        <w:rPr>
          <w:noProof/>
        </w:rPr>
        <w:t>17</w:t>
      </w:r>
      <w:r>
        <w:rPr>
          <w:noProof/>
        </w:rPr>
        <w:fldChar w:fldCharType="end"/>
      </w:r>
    </w:p>
    <w:p w14:paraId="72576597" w14:textId="218443C4"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4.2</w:t>
      </w:r>
      <w:r>
        <w:rPr>
          <w:rFonts w:asciiTheme="minorHAnsi" w:hAnsiTheme="minorHAnsi" w:cstheme="minorBidi"/>
          <w:bCs w:val="0"/>
          <w:smallCaps w:val="0"/>
          <w:noProof/>
          <w:color w:val="auto"/>
          <w:sz w:val="22"/>
          <w:szCs w:val="22"/>
        </w:rPr>
        <w:tab/>
      </w:r>
      <w:r w:rsidRPr="00552AB5">
        <w:rPr>
          <w:noProof/>
        </w:rPr>
        <w:t>Central assessment and onward reporting of SUSARs</w:t>
      </w:r>
      <w:r>
        <w:rPr>
          <w:noProof/>
        </w:rPr>
        <w:tab/>
      </w:r>
      <w:r>
        <w:rPr>
          <w:noProof/>
        </w:rPr>
        <w:fldChar w:fldCharType="begin"/>
      </w:r>
      <w:r>
        <w:rPr>
          <w:noProof/>
        </w:rPr>
        <w:instrText xml:space="preserve"> PAGEREF _Toc75948791 \h </w:instrText>
      </w:r>
      <w:r>
        <w:rPr>
          <w:noProof/>
        </w:rPr>
      </w:r>
      <w:r>
        <w:rPr>
          <w:noProof/>
        </w:rPr>
        <w:fldChar w:fldCharType="separate"/>
      </w:r>
      <w:r w:rsidR="001B483C">
        <w:rPr>
          <w:noProof/>
        </w:rPr>
        <w:t>18</w:t>
      </w:r>
      <w:r>
        <w:rPr>
          <w:noProof/>
        </w:rPr>
        <w:fldChar w:fldCharType="end"/>
      </w:r>
    </w:p>
    <w:p w14:paraId="1DE14E04" w14:textId="2FE5F648"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4.3</w:t>
      </w:r>
      <w:r>
        <w:rPr>
          <w:rFonts w:asciiTheme="minorHAnsi" w:hAnsiTheme="minorHAnsi" w:cstheme="minorBidi"/>
          <w:bCs w:val="0"/>
          <w:smallCaps w:val="0"/>
          <w:noProof/>
          <w:color w:val="auto"/>
          <w:sz w:val="22"/>
          <w:szCs w:val="22"/>
        </w:rPr>
        <w:tab/>
      </w:r>
      <w:r w:rsidRPr="00552AB5">
        <w:rPr>
          <w:noProof/>
        </w:rPr>
        <w:t>Recording other Adverse Events</w:t>
      </w:r>
      <w:r>
        <w:rPr>
          <w:noProof/>
        </w:rPr>
        <w:tab/>
      </w:r>
      <w:r>
        <w:rPr>
          <w:noProof/>
        </w:rPr>
        <w:fldChar w:fldCharType="begin"/>
      </w:r>
      <w:r>
        <w:rPr>
          <w:noProof/>
        </w:rPr>
        <w:instrText xml:space="preserve"> PAGEREF _Toc75948792 \h </w:instrText>
      </w:r>
      <w:r>
        <w:rPr>
          <w:noProof/>
        </w:rPr>
      </w:r>
      <w:r>
        <w:rPr>
          <w:noProof/>
        </w:rPr>
        <w:fldChar w:fldCharType="separate"/>
      </w:r>
      <w:r w:rsidR="001B483C">
        <w:rPr>
          <w:noProof/>
        </w:rPr>
        <w:t>18</w:t>
      </w:r>
      <w:r>
        <w:rPr>
          <w:noProof/>
        </w:rPr>
        <w:fldChar w:fldCharType="end"/>
      </w:r>
    </w:p>
    <w:p w14:paraId="677AA22D" w14:textId="61E23CE7"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4.4</w:t>
      </w:r>
      <w:r>
        <w:rPr>
          <w:rFonts w:asciiTheme="minorHAnsi" w:hAnsiTheme="minorHAnsi" w:cstheme="minorBidi"/>
          <w:bCs w:val="0"/>
          <w:smallCaps w:val="0"/>
          <w:noProof/>
          <w:color w:val="auto"/>
          <w:sz w:val="22"/>
          <w:szCs w:val="22"/>
        </w:rPr>
        <w:tab/>
      </w:r>
      <w:r w:rsidRPr="00552AB5">
        <w:rPr>
          <w:noProof/>
        </w:rPr>
        <w:t>Role of the Data Monitoring Committee (DMC)</w:t>
      </w:r>
      <w:r>
        <w:rPr>
          <w:noProof/>
        </w:rPr>
        <w:tab/>
      </w:r>
      <w:r>
        <w:rPr>
          <w:noProof/>
        </w:rPr>
        <w:fldChar w:fldCharType="begin"/>
      </w:r>
      <w:r>
        <w:rPr>
          <w:noProof/>
        </w:rPr>
        <w:instrText xml:space="preserve"> PAGEREF _Toc75948793 \h </w:instrText>
      </w:r>
      <w:r>
        <w:rPr>
          <w:noProof/>
        </w:rPr>
      </w:r>
      <w:r>
        <w:rPr>
          <w:noProof/>
        </w:rPr>
        <w:fldChar w:fldCharType="separate"/>
      </w:r>
      <w:r w:rsidR="001B483C">
        <w:rPr>
          <w:noProof/>
        </w:rPr>
        <w:t>18</w:t>
      </w:r>
      <w:r>
        <w:rPr>
          <w:noProof/>
        </w:rPr>
        <w:fldChar w:fldCharType="end"/>
      </w:r>
    </w:p>
    <w:p w14:paraId="66AC976D" w14:textId="2C07DAC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4.5</w:t>
      </w:r>
      <w:r>
        <w:rPr>
          <w:rFonts w:asciiTheme="minorHAnsi" w:hAnsiTheme="minorHAnsi" w:cstheme="minorBidi"/>
          <w:bCs w:val="0"/>
          <w:smallCaps w:val="0"/>
          <w:noProof/>
          <w:color w:val="auto"/>
          <w:sz w:val="22"/>
          <w:szCs w:val="22"/>
        </w:rPr>
        <w:tab/>
      </w:r>
      <w:r w:rsidRPr="00552AB5">
        <w:rPr>
          <w:noProof/>
        </w:rPr>
        <w:t>Blinding</w:t>
      </w:r>
      <w:r>
        <w:rPr>
          <w:noProof/>
        </w:rPr>
        <w:tab/>
      </w:r>
      <w:r>
        <w:rPr>
          <w:noProof/>
        </w:rPr>
        <w:fldChar w:fldCharType="begin"/>
      </w:r>
      <w:r>
        <w:rPr>
          <w:noProof/>
        </w:rPr>
        <w:instrText xml:space="preserve"> PAGEREF _Toc75948794 \h </w:instrText>
      </w:r>
      <w:r>
        <w:rPr>
          <w:noProof/>
        </w:rPr>
      </w:r>
      <w:r>
        <w:rPr>
          <w:noProof/>
        </w:rPr>
        <w:fldChar w:fldCharType="separate"/>
      </w:r>
      <w:r w:rsidR="001B483C">
        <w:rPr>
          <w:noProof/>
        </w:rPr>
        <w:t>19</w:t>
      </w:r>
      <w:r>
        <w:rPr>
          <w:noProof/>
        </w:rPr>
        <w:fldChar w:fldCharType="end"/>
      </w:r>
    </w:p>
    <w:p w14:paraId="063A0CD7" w14:textId="3A4C0F00"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_Toc75948795 \h </w:instrText>
      </w:r>
      <w:r>
        <w:rPr>
          <w:noProof/>
        </w:rPr>
      </w:r>
      <w:r>
        <w:rPr>
          <w:noProof/>
        </w:rPr>
        <w:fldChar w:fldCharType="separate"/>
      </w:r>
      <w:r w:rsidR="001B483C">
        <w:rPr>
          <w:noProof/>
        </w:rPr>
        <w:t>19</w:t>
      </w:r>
      <w:r>
        <w:rPr>
          <w:noProof/>
        </w:rPr>
        <w:fldChar w:fldCharType="end"/>
      </w:r>
    </w:p>
    <w:p w14:paraId="7C0B3838" w14:textId="7126F05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5.1</w:t>
      </w:r>
      <w:r>
        <w:rPr>
          <w:rFonts w:asciiTheme="minorHAnsi" w:hAnsiTheme="minorHAnsi" w:cstheme="minorBidi"/>
          <w:bCs w:val="0"/>
          <w:smallCaps w:val="0"/>
          <w:noProof/>
          <w:color w:val="auto"/>
          <w:sz w:val="22"/>
          <w:szCs w:val="22"/>
        </w:rPr>
        <w:tab/>
      </w:r>
      <w:r w:rsidRPr="00552AB5">
        <w:rPr>
          <w:noProof/>
        </w:rPr>
        <w:t>Quality By Design Principles</w:t>
      </w:r>
      <w:r>
        <w:rPr>
          <w:noProof/>
        </w:rPr>
        <w:tab/>
      </w:r>
      <w:r>
        <w:rPr>
          <w:noProof/>
        </w:rPr>
        <w:fldChar w:fldCharType="begin"/>
      </w:r>
      <w:r>
        <w:rPr>
          <w:noProof/>
        </w:rPr>
        <w:instrText xml:space="preserve"> PAGEREF _Toc75948796 \h </w:instrText>
      </w:r>
      <w:r>
        <w:rPr>
          <w:noProof/>
        </w:rPr>
      </w:r>
      <w:r>
        <w:rPr>
          <w:noProof/>
        </w:rPr>
        <w:fldChar w:fldCharType="separate"/>
      </w:r>
      <w:r w:rsidR="001B483C">
        <w:rPr>
          <w:noProof/>
        </w:rPr>
        <w:t>19</w:t>
      </w:r>
      <w:r>
        <w:rPr>
          <w:noProof/>
        </w:rPr>
        <w:fldChar w:fldCharType="end"/>
      </w:r>
    </w:p>
    <w:p w14:paraId="5578AB50" w14:textId="5CE0A116"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5.2</w:t>
      </w:r>
      <w:r>
        <w:rPr>
          <w:rFonts w:asciiTheme="minorHAnsi" w:hAnsiTheme="minorHAnsi" w:cstheme="minorBidi"/>
          <w:bCs w:val="0"/>
          <w:smallCaps w:val="0"/>
          <w:noProof/>
          <w:color w:val="auto"/>
          <w:sz w:val="22"/>
          <w:szCs w:val="22"/>
        </w:rPr>
        <w:tab/>
      </w:r>
      <w:r w:rsidRPr="00552AB5">
        <w:rPr>
          <w:noProof/>
        </w:rPr>
        <w:t>Training and monitoring</w:t>
      </w:r>
      <w:r>
        <w:rPr>
          <w:noProof/>
        </w:rPr>
        <w:tab/>
      </w:r>
      <w:r>
        <w:rPr>
          <w:noProof/>
        </w:rPr>
        <w:fldChar w:fldCharType="begin"/>
      </w:r>
      <w:r>
        <w:rPr>
          <w:noProof/>
        </w:rPr>
        <w:instrText xml:space="preserve"> PAGEREF _Toc75948797 \h </w:instrText>
      </w:r>
      <w:r>
        <w:rPr>
          <w:noProof/>
        </w:rPr>
      </w:r>
      <w:r>
        <w:rPr>
          <w:noProof/>
        </w:rPr>
        <w:fldChar w:fldCharType="separate"/>
      </w:r>
      <w:r w:rsidR="001B483C">
        <w:rPr>
          <w:noProof/>
        </w:rPr>
        <w:t>20</w:t>
      </w:r>
      <w:r>
        <w:rPr>
          <w:noProof/>
        </w:rPr>
        <w:fldChar w:fldCharType="end"/>
      </w:r>
    </w:p>
    <w:p w14:paraId="1150F65B" w14:textId="3C91DFB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5.3</w:t>
      </w:r>
      <w:r>
        <w:rPr>
          <w:rFonts w:asciiTheme="minorHAnsi" w:hAnsiTheme="minorHAnsi" w:cstheme="minorBidi"/>
          <w:bCs w:val="0"/>
          <w:smallCaps w:val="0"/>
          <w:noProof/>
          <w:color w:val="auto"/>
          <w:sz w:val="22"/>
          <w:szCs w:val="22"/>
        </w:rPr>
        <w:tab/>
      </w:r>
      <w:r w:rsidRPr="00552AB5">
        <w:rPr>
          <w:noProof/>
        </w:rPr>
        <w:t>Data management</w:t>
      </w:r>
      <w:r>
        <w:rPr>
          <w:noProof/>
        </w:rPr>
        <w:tab/>
      </w:r>
      <w:r>
        <w:rPr>
          <w:noProof/>
        </w:rPr>
        <w:fldChar w:fldCharType="begin"/>
      </w:r>
      <w:r>
        <w:rPr>
          <w:noProof/>
        </w:rPr>
        <w:instrText xml:space="preserve"> PAGEREF _Toc75948798 \h </w:instrText>
      </w:r>
      <w:r>
        <w:rPr>
          <w:noProof/>
        </w:rPr>
      </w:r>
      <w:r>
        <w:rPr>
          <w:noProof/>
        </w:rPr>
        <w:fldChar w:fldCharType="separate"/>
      </w:r>
      <w:r w:rsidR="001B483C">
        <w:rPr>
          <w:noProof/>
        </w:rPr>
        <w:t>20</w:t>
      </w:r>
      <w:r>
        <w:rPr>
          <w:noProof/>
        </w:rPr>
        <w:fldChar w:fldCharType="end"/>
      </w:r>
    </w:p>
    <w:p w14:paraId="6A07AFD0" w14:textId="7D5BE88A"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5.4</w:t>
      </w:r>
      <w:r>
        <w:rPr>
          <w:rFonts w:asciiTheme="minorHAnsi" w:hAnsiTheme="minorHAnsi" w:cstheme="minorBidi"/>
          <w:bCs w:val="0"/>
          <w:smallCaps w:val="0"/>
          <w:noProof/>
          <w:color w:val="auto"/>
          <w:sz w:val="22"/>
          <w:szCs w:val="22"/>
        </w:rPr>
        <w:tab/>
      </w:r>
      <w:r w:rsidRPr="00552AB5">
        <w:rPr>
          <w:noProof/>
        </w:rPr>
        <w:t>Source documents and archiving</w:t>
      </w:r>
      <w:r>
        <w:rPr>
          <w:noProof/>
        </w:rPr>
        <w:tab/>
      </w:r>
      <w:r>
        <w:rPr>
          <w:noProof/>
        </w:rPr>
        <w:fldChar w:fldCharType="begin"/>
      </w:r>
      <w:r>
        <w:rPr>
          <w:noProof/>
        </w:rPr>
        <w:instrText xml:space="preserve"> PAGEREF _Toc75948799 \h </w:instrText>
      </w:r>
      <w:r>
        <w:rPr>
          <w:noProof/>
        </w:rPr>
      </w:r>
      <w:r>
        <w:rPr>
          <w:noProof/>
        </w:rPr>
        <w:fldChar w:fldCharType="separate"/>
      </w:r>
      <w:r w:rsidR="001B483C">
        <w:rPr>
          <w:noProof/>
        </w:rPr>
        <w:t>20</w:t>
      </w:r>
      <w:r>
        <w:rPr>
          <w:noProof/>
        </w:rPr>
        <w:fldChar w:fldCharType="end"/>
      </w:r>
    </w:p>
    <w:p w14:paraId="43F0A597" w14:textId="5794FC3A"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_Toc75948800 \h </w:instrText>
      </w:r>
      <w:r>
        <w:rPr>
          <w:noProof/>
        </w:rPr>
      </w:r>
      <w:r>
        <w:rPr>
          <w:noProof/>
        </w:rPr>
        <w:fldChar w:fldCharType="separate"/>
      </w:r>
      <w:r w:rsidR="001B483C">
        <w:rPr>
          <w:noProof/>
        </w:rPr>
        <w:t>21</w:t>
      </w:r>
      <w:r>
        <w:rPr>
          <w:noProof/>
        </w:rPr>
        <w:fldChar w:fldCharType="end"/>
      </w:r>
    </w:p>
    <w:p w14:paraId="020D6255" w14:textId="6C08C8DB"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6.1</w:t>
      </w:r>
      <w:r>
        <w:rPr>
          <w:rFonts w:asciiTheme="minorHAnsi" w:hAnsiTheme="minorHAnsi" w:cstheme="minorBidi"/>
          <w:bCs w:val="0"/>
          <w:smallCaps w:val="0"/>
          <w:noProof/>
          <w:color w:val="auto"/>
          <w:sz w:val="22"/>
          <w:szCs w:val="22"/>
        </w:rPr>
        <w:tab/>
      </w:r>
      <w:r w:rsidRPr="00552AB5">
        <w:rPr>
          <w:noProof/>
        </w:rPr>
        <w:t>Sponsor and coordination</w:t>
      </w:r>
      <w:r>
        <w:rPr>
          <w:noProof/>
        </w:rPr>
        <w:tab/>
      </w:r>
      <w:r>
        <w:rPr>
          <w:noProof/>
        </w:rPr>
        <w:fldChar w:fldCharType="begin"/>
      </w:r>
      <w:r>
        <w:rPr>
          <w:noProof/>
        </w:rPr>
        <w:instrText xml:space="preserve"> PAGEREF _Toc75948801 \h </w:instrText>
      </w:r>
      <w:r>
        <w:rPr>
          <w:noProof/>
        </w:rPr>
      </w:r>
      <w:r>
        <w:rPr>
          <w:noProof/>
        </w:rPr>
        <w:fldChar w:fldCharType="separate"/>
      </w:r>
      <w:r w:rsidR="001B483C">
        <w:rPr>
          <w:noProof/>
        </w:rPr>
        <w:t>21</w:t>
      </w:r>
      <w:r>
        <w:rPr>
          <w:noProof/>
        </w:rPr>
        <w:fldChar w:fldCharType="end"/>
      </w:r>
    </w:p>
    <w:p w14:paraId="56820D80" w14:textId="4B6E0186"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6.2</w:t>
      </w:r>
      <w:r>
        <w:rPr>
          <w:rFonts w:asciiTheme="minorHAnsi" w:hAnsiTheme="minorHAnsi" w:cstheme="minorBidi"/>
          <w:bCs w:val="0"/>
          <w:smallCaps w:val="0"/>
          <w:noProof/>
          <w:color w:val="auto"/>
          <w:sz w:val="22"/>
          <w:szCs w:val="22"/>
        </w:rPr>
        <w:tab/>
      </w:r>
      <w:r w:rsidRPr="00552AB5">
        <w:rPr>
          <w:noProof/>
        </w:rPr>
        <w:t>Funding</w:t>
      </w:r>
      <w:r>
        <w:rPr>
          <w:noProof/>
        </w:rPr>
        <w:tab/>
      </w:r>
      <w:r>
        <w:rPr>
          <w:noProof/>
        </w:rPr>
        <w:fldChar w:fldCharType="begin"/>
      </w:r>
      <w:r>
        <w:rPr>
          <w:noProof/>
        </w:rPr>
        <w:instrText xml:space="preserve"> PAGEREF _Toc75948802 \h </w:instrText>
      </w:r>
      <w:r>
        <w:rPr>
          <w:noProof/>
        </w:rPr>
      </w:r>
      <w:r>
        <w:rPr>
          <w:noProof/>
        </w:rPr>
        <w:fldChar w:fldCharType="separate"/>
      </w:r>
      <w:r w:rsidR="001B483C">
        <w:rPr>
          <w:noProof/>
        </w:rPr>
        <w:t>21</w:t>
      </w:r>
      <w:r>
        <w:rPr>
          <w:noProof/>
        </w:rPr>
        <w:fldChar w:fldCharType="end"/>
      </w:r>
    </w:p>
    <w:p w14:paraId="564CD14D" w14:textId="09E88F16"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6.3</w:t>
      </w:r>
      <w:r>
        <w:rPr>
          <w:rFonts w:asciiTheme="minorHAnsi" w:hAnsiTheme="minorHAnsi" w:cstheme="minorBidi"/>
          <w:bCs w:val="0"/>
          <w:smallCaps w:val="0"/>
          <w:noProof/>
          <w:color w:val="auto"/>
          <w:sz w:val="22"/>
          <w:szCs w:val="22"/>
        </w:rPr>
        <w:tab/>
      </w:r>
      <w:r w:rsidRPr="00552AB5">
        <w:rPr>
          <w:noProof/>
        </w:rPr>
        <w:t>Indemnity</w:t>
      </w:r>
      <w:r>
        <w:rPr>
          <w:noProof/>
        </w:rPr>
        <w:tab/>
      </w:r>
      <w:r>
        <w:rPr>
          <w:noProof/>
        </w:rPr>
        <w:fldChar w:fldCharType="begin"/>
      </w:r>
      <w:r>
        <w:rPr>
          <w:noProof/>
        </w:rPr>
        <w:instrText xml:space="preserve"> PAGEREF _Toc75948803 \h </w:instrText>
      </w:r>
      <w:r>
        <w:rPr>
          <w:noProof/>
        </w:rPr>
      </w:r>
      <w:r>
        <w:rPr>
          <w:noProof/>
        </w:rPr>
        <w:fldChar w:fldCharType="separate"/>
      </w:r>
      <w:r w:rsidR="001B483C">
        <w:rPr>
          <w:noProof/>
        </w:rPr>
        <w:t>21</w:t>
      </w:r>
      <w:r>
        <w:rPr>
          <w:noProof/>
        </w:rPr>
        <w:fldChar w:fldCharType="end"/>
      </w:r>
    </w:p>
    <w:p w14:paraId="5C0653BC" w14:textId="78A9262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6.4</w:t>
      </w:r>
      <w:r>
        <w:rPr>
          <w:rFonts w:asciiTheme="minorHAnsi" w:hAnsiTheme="minorHAnsi" w:cstheme="minorBidi"/>
          <w:bCs w:val="0"/>
          <w:smallCaps w:val="0"/>
          <w:noProof/>
          <w:color w:val="auto"/>
          <w:sz w:val="22"/>
          <w:szCs w:val="22"/>
        </w:rPr>
        <w:tab/>
      </w:r>
      <w:r w:rsidRPr="00552AB5">
        <w:rPr>
          <w:noProof/>
        </w:rPr>
        <w:t>Local Clinical Centres</w:t>
      </w:r>
      <w:r>
        <w:rPr>
          <w:noProof/>
        </w:rPr>
        <w:tab/>
      </w:r>
      <w:r>
        <w:rPr>
          <w:noProof/>
        </w:rPr>
        <w:fldChar w:fldCharType="begin"/>
      </w:r>
      <w:r>
        <w:rPr>
          <w:noProof/>
        </w:rPr>
        <w:instrText xml:space="preserve"> PAGEREF _Toc75948804 \h </w:instrText>
      </w:r>
      <w:r>
        <w:rPr>
          <w:noProof/>
        </w:rPr>
      </w:r>
      <w:r>
        <w:rPr>
          <w:noProof/>
        </w:rPr>
        <w:fldChar w:fldCharType="separate"/>
      </w:r>
      <w:r w:rsidR="001B483C">
        <w:rPr>
          <w:noProof/>
        </w:rPr>
        <w:t>21</w:t>
      </w:r>
      <w:r>
        <w:rPr>
          <w:noProof/>
        </w:rPr>
        <w:fldChar w:fldCharType="end"/>
      </w:r>
    </w:p>
    <w:p w14:paraId="79C72830" w14:textId="1A18B0C7"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6.5</w:t>
      </w:r>
      <w:r>
        <w:rPr>
          <w:rFonts w:asciiTheme="minorHAnsi" w:hAnsiTheme="minorHAnsi" w:cstheme="minorBidi"/>
          <w:bCs w:val="0"/>
          <w:smallCaps w:val="0"/>
          <w:noProof/>
          <w:color w:val="auto"/>
          <w:sz w:val="22"/>
          <w:szCs w:val="22"/>
        </w:rPr>
        <w:tab/>
      </w:r>
      <w:r w:rsidRPr="00552AB5">
        <w:rPr>
          <w:noProof/>
        </w:rPr>
        <w:t>Supply of study treatments</w:t>
      </w:r>
      <w:r>
        <w:rPr>
          <w:noProof/>
        </w:rPr>
        <w:tab/>
      </w:r>
      <w:r>
        <w:rPr>
          <w:noProof/>
        </w:rPr>
        <w:fldChar w:fldCharType="begin"/>
      </w:r>
      <w:r>
        <w:rPr>
          <w:noProof/>
        </w:rPr>
        <w:instrText xml:space="preserve"> PAGEREF _Toc75948805 \h </w:instrText>
      </w:r>
      <w:r>
        <w:rPr>
          <w:noProof/>
        </w:rPr>
      </w:r>
      <w:r>
        <w:rPr>
          <w:noProof/>
        </w:rPr>
        <w:fldChar w:fldCharType="separate"/>
      </w:r>
      <w:r w:rsidR="001B483C">
        <w:rPr>
          <w:noProof/>
        </w:rPr>
        <w:t>21</w:t>
      </w:r>
      <w:r>
        <w:rPr>
          <w:noProof/>
        </w:rPr>
        <w:fldChar w:fldCharType="end"/>
      </w:r>
    </w:p>
    <w:p w14:paraId="685DB1EC" w14:textId="53DA53A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6.6</w:t>
      </w:r>
      <w:r>
        <w:rPr>
          <w:rFonts w:asciiTheme="minorHAnsi" w:hAnsiTheme="minorHAnsi" w:cstheme="minorBidi"/>
          <w:bCs w:val="0"/>
          <w:smallCaps w:val="0"/>
          <w:noProof/>
          <w:color w:val="auto"/>
          <w:sz w:val="22"/>
          <w:szCs w:val="22"/>
        </w:rPr>
        <w:tab/>
      </w:r>
      <w:r w:rsidRPr="00552AB5">
        <w:rPr>
          <w:noProof/>
        </w:rPr>
        <w:t>End of trial</w:t>
      </w:r>
      <w:r>
        <w:rPr>
          <w:noProof/>
        </w:rPr>
        <w:tab/>
      </w:r>
      <w:r>
        <w:rPr>
          <w:noProof/>
        </w:rPr>
        <w:fldChar w:fldCharType="begin"/>
      </w:r>
      <w:r>
        <w:rPr>
          <w:noProof/>
        </w:rPr>
        <w:instrText xml:space="preserve"> PAGEREF _Toc75948806 \h </w:instrText>
      </w:r>
      <w:r>
        <w:rPr>
          <w:noProof/>
        </w:rPr>
      </w:r>
      <w:r>
        <w:rPr>
          <w:noProof/>
        </w:rPr>
        <w:fldChar w:fldCharType="separate"/>
      </w:r>
      <w:r w:rsidR="001B483C">
        <w:rPr>
          <w:noProof/>
        </w:rPr>
        <w:t>22</w:t>
      </w:r>
      <w:r>
        <w:rPr>
          <w:noProof/>
        </w:rPr>
        <w:fldChar w:fldCharType="end"/>
      </w:r>
    </w:p>
    <w:p w14:paraId="6D7F8791" w14:textId="763719D4"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6.7</w:t>
      </w:r>
      <w:r>
        <w:rPr>
          <w:rFonts w:asciiTheme="minorHAnsi" w:hAnsiTheme="minorHAnsi" w:cstheme="minorBidi"/>
          <w:bCs w:val="0"/>
          <w:smallCaps w:val="0"/>
          <w:noProof/>
          <w:color w:val="auto"/>
          <w:sz w:val="22"/>
          <w:szCs w:val="22"/>
        </w:rPr>
        <w:tab/>
      </w:r>
      <w:r w:rsidRPr="00552AB5">
        <w:rPr>
          <w:noProof/>
        </w:rPr>
        <w:t>Publications and reports</w:t>
      </w:r>
      <w:r>
        <w:rPr>
          <w:noProof/>
        </w:rPr>
        <w:tab/>
      </w:r>
      <w:r>
        <w:rPr>
          <w:noProof/>
        </w:rPr>
        <w:fldChar w:fldCharType="begin"/>
      </w:r>
      <w:r>
        <w:rPr>
          <w:noProof/>
        </w:rPr>
        <w:instrText xml:space="preserve"> PAGEREF _Toc75948807 \h </w:instrText>
      </w:r>
      <w:r>
        <w:rPr>
          <w:noProof/>
        </w:rPr>
      </w:r>
      <w:r>
        <w:rPr>
          <w:noProof/>
        </w:rPr>
        <w:fldChar w:fldCharType="separate"/>
      </w:r>
      <w:r w:rsidR="001B483C">
        <w:rPr>
          <w:noProof/>
        </w:rPr>
        <w:t>22</w:t>
      </w:r>
      <w:r>
        <w:rPr>
          <w:noProof/>
        </w:rPr>
        <w:fldChar w:fldCharType="end"/>
      </w:r>
    </w:p>
    <w:p w14:paraId="5080C7E7" w14:textId="43547EDA"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6.8</w:t>
      </w:r>
      <w:r>
        <w:rPr>
          <w:rFonts w:asciiTheme="minorHAnsi" w:hAnsiTheme="minorHAnsi" w:cstheme="minorBidi"/>
          <w:bCs w:val="0"/>
          <w:smallCaps w:val="0"/>
          <w:noProof/>
          <w:color w:val="auto"/>
          <w:sz w:val="22"/>
          <w:szCs w:val="22"/>
        </w:rPr>
        <w:tab/>
      </w:r>
      <w:r w:rsidRPr="00552AB5">
        <w:rPr>
          <w:noProof/>
        </w:rPr>
        <w:t>Substudies</w:t>
      </w:r>
      <w:r>
        <w:rPr>
          <w:noProof/>
        </w:rPr>
        <w:tab/>
      </w:r>
      <w:r>
        <w:rPr>
          <w:noProof/>
        </w:rPr>
        <w:fldChar w:fldCharType="begin"/>
      </w:r>
      <w:r>
        <w:rPr>
          <w:noProof/>
        </w:rPr>
        <w:instrText xml:space="preserve"> PAGEREF _Toc75948808 \h </w:instrText>
      </w:r>
      <w:r>
        <w:rPr>
          <w:noProof/>
        </w:rPr>
      </w:r>
      <w:r>
        <w:rPr>
          <w:noProof/>
        </w:rPr>
        <w:fldChar w:fldCharType="separate"/>
      </w:r>
      <w:r w:rsidR="001B483C">
        <w:rPr>
          <w:noProof/>
        </w:rPr>
        <w:t>22</w:t>
      </w:r>
      <w:r>
        <w:rPr>
          <w:noProof/>
        </w:rPr>
        <w:fldChar w:fldCharType="end"/>
      </w:r>
    </w:p>
    <w:p w14:paraId="7781B711" w14:textId="7D2284E5"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_Toc75948809 \h </w:instrText>
      </w:r>
      <w:r>
        <w:rPr>
          <w:noProof/>
        </w:rPr>
      </w:r>
      <w:r>
        <w:rPr>
          <w:noProof/>
        </w:rPr>
        <w:fldChar w:fldCharType="separate"/>
      </w:r>
      <w:r w:rsidR="001B483C">
        <w:rPr>
          <w:noProof/>
        </w:rPr>
        <w:t>23</w:t>
      </w:r>
      <w:r>
        <w:rPr>
          <w:noProof/>
        </w:rPr>
        <w:fldChar w:fldCharType="end"/>
      </w:r>
    </w:p>
    <w:p w14:paraId="4658F253" w14:textId="37B7F2AF"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_Toc75948810 \h </w:instrText>
      </w:r>
      <w:r>
        <w:rPr>
          <w:noProof/>
        </w:rPr>
      </w:r>
      <w:r>
        <w:rPr>
          <w:noProof/>
        </w:rPr>
        <w:fldChar w:fldCharType="separate"/>
      </w:r>
      <w:r w:rsidR="001B483C">
        <w:rPr>
          <w:noProof/>
        </w:rPr>
        <w:t>25</w:t>
      </w:r>
      <w:r>
        <w:rPr>
          <w:noProof/>
        </w:rPr>
        <w:fldChar w:fldCharType="end"/>
      </w:r>
    </w:p>
    <w:p w14:paraId="5D552A66" w14:textId="608539B0"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8.1</w:t>
      </w:r>
      <w:r>
        <w:rPr>
          <w:rFonts w:asciiTheme="minorHAnsi" w:hAnsiTheme="minorHAnsi" w:cstheme="minorBidi"/>
          <w:bCs w:val="0"/>
          <w:smallCaps w:val="0"/>
          <w:noProof/>
          <w:color w:val="auto"/>
          <w:sz w:val="22"/>
          <w:szCs w:val="22"/>
        </w:rPr>
        <w:tab/>
      </w:r>
      <w:r w:rsidRPr="00552AB5">
        <w:rPr>
          <w:noProof/>
        </w:rPr>
        <w:t>Appendix 1: Information about the treatment arms</w:t>
      </w:r>
      <w:r>
        <w:rPr>
          <w:noProof/>
        </w:rPr>
        <w:tab/>
      </w:r>
      <w:r>
        <w:rPr>
          <w:noProof/>
        </w:rPr>
        <w:fldChar w:fldCharType="begin"/>
      </w:r>
      <w:r>
        <w:rPr>
          <w:noProof/>
        </w:rPr>
        <w:instrText xml:space="preserve"> PAGEREF _Toc75948811 \h </w:instrText>
      </w:r>
      <w:r>
        <w:rPr>
          <w:noProof/>
        </w:rPr>
      </w:r>
      <w:r>
        <w:rPr>
          <w:noProof/>
        </w:rPr>
        <w:fldChar w:fldCharType="separate"/>
      </w:r>
      <w:r w:rsidR="001B483C">
        <w:rPr>
          <w:noProof/>
        </w:rPr>
        <w:t>25</w:t>
      </w:r>
      <w:r>
        <w:rPr>
          <w:noProof/>
        </w:rPr>
        <w:fldChar w:fldCharType="end"/>
      </w:r>
    </w:p>
    <w:p w14:paraId="27487980" w14:textId="76107424"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8.2</w:t>
      </w:r>
      <w:r>
        <w:rPr>
          <w:rFonts w:asciiTheme="minorHAnsi" w:hAnsiTheme="minorHAnsi" w:cstheme="minorBidi"/>
          <w:bCs w:val="0"/>
          <w:smallCaps w:val="0"/>
          <w:noProof/>
          <w:color w:val="auto"/>
          <w:sz w:val="22"/>
          <w:szCs w:val="22"/>
        </w:rPr>
        <w:tab/>
      </w:r>
      <w:r w:rsidRPr="00552AB5">
        <w:rPr>
          <w:noProof/>
        </w:rPr>
        <w:t>Appendix 2: Drug specific contraindications and cautions</w:t>
      </w:r>
      <w:r>
        <w:rPr>
          <w:noProof/>
        </w:rPr>
        <w:tab/>
      </w:r>
      <w:r>
        <w:rPr>
          <w:noProof/>
        </w:rPr>
        <w:fldChar w:fldCharType="begin"/>
      </w:r>
      <w:r>
        <w:rPr>
          <w:noProof/>
        </w:rPr>
        <w:instrText xml:space="preserve"> PAGEREF _Toc75948812 \h </w:instrText>
      </w:r>
      <w:r>
        <w:rPr>
          <w:noProof/>
        </w:rPr>
      </w:r>
      <w:r>
        <w:rPr>
          <w:noProof/>
        </w:rPr>
        <w:fldChar w:fldCharType="separate"/>
      </w:r>
      <w:r w:rsidR="001B483C">
        <w:rPr>
          <w:noProof/>
        </w:rPr>
        <w:t>28</w:t>
      </w:r>
      <w:r>
        <w:rPr>
          <w:noProof/>
        </w:rPr>
        <w:fldChar w:fldCharType="end"/>
      </w:r>
    </w:p>
    <w:p w14:paraId="2269F34D" w14:textId="1139568F"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8.3</w:t>
      </w:r>
      <w:r>
        <w:rPr>
          <w:rFonts w:asciiTheme="minorHAnsi" w:hAnsiTheme="minorHAnsi" w:cstheme="minorBidi"/>
          <w:bCs w:val="0"/>
          <w:smallCaps w:val="0"/>
          <w:noProof/>
          <w:color w:val="auto"/>
          <w:sz w:val="22"/>
          <w:szCs w:val="22"/>
        </w:rPr>
        <w:tab/>
      </w:r>
      <w:r w:rsidRPr="00552AB5">
        <w:rPr>
          <w:noProof/>
        </w:rPr>
        <w:t>Appendix 3: Paediatric dosing information</w:t>
      </w:r>
      <w:r>
        <w:rPr>
          <w:noProof/>
        </w:rPr>
        <w:tab/>
      </w:r>
      <w:r>
        <w:rPr>
          <w:noProof/>
        </w:rPr>
        <w:fldChar w:fldCharType="begin"/>
      </w:r>
      <w:r>
        <w:rPr>
          <w:noProof/>
        </w:rPr>
        <w:instrText xml:space="preserve"> PAGEREF _Toc75948813 \h </w:instrText>
      </w:r>
      <w:r>
        <w:rPr>
          <w:noProof/>
        </w:rPr>
      </w:r>
      <w:r>
        <w:rPr>
          <w:noProof/>
        </w:rPr>
        <w:fldChar w:fldCharType="separate"/>
      </w:r>
      <w:r w:rsidR="001B483C">
        <w:rPr>
          <w:noProof/>
        </w:rPr>
        <w:t>30</w:t>
      </w:r>
      <w:r>
        <w:rPr>
          <w:noProof/>
        </w:rPr>
        <w:fldChar w:fldCharType="end"/>
      </w:r>
    </w:p>
    <w:p w14:paraId="55A7959B" w14:textId="0F3E83FE"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8.4</w:t>
      </w:r>
      <w:r>
        <w:rPr>
          <w:rFonts w:asciiTheme="minorHAnsi" w:hAnsiTheme="minorHAnsi" w:cstheme="minorBidi"/>
          <w:bCs w:val="0"/>
          <w:smallCaps w:val="0"/>
          <w:noProof/>
          <w:color w:val="auto"/>
          <w:sz w:val="22"/>
          <w:szCs w:val="22"/>
        </w:rPr>
        <w:tab/>
      </w:r>
      <w:r w:rsidRPr="00552AB5">
        <w:rPr>
          <w:noProof/>
        </w:rPr>
        <w:t>Appendix 4: Use of IMPs in pregnant and breastfeeding women</w:t>
      </w:r>
      <w:r>
        <w:rPr>
          <w:noProof/>
        </w:rPr>
        <w:tab/>
      </w:r>
      <w:r>
        <w:rPr>
          <w:noProof/>
        </w:rPr>
        <w:fldChar w:fldCharType="begin"/>
      </w:r>
      <w:r>
        <w:rPr>
          <w:noProof/>
        </w:rPr>
        <w:instrText xml:space="preserve"> PAGEREF _Toc75948814 \h </w:instrText>
      </w:r>
      <w:r>
        <w:rPr>
          <w:noProof/>
        </w:rPr>
      </w:r>
      <w:r>
        <w:rPr>
          <w:noProof/>
        </w:rPr>
        <w:fldChar w:fldCharType="separate"/>
      </w:r>
      <w:r w:rsidR="001B483C">
        <w:rPr>
          <w:noProof/>
        </w:rPr>
        <w:t>31</w:t>
      </w:r>
      <w:r>
        <w:rPr>
          <w:noProof/>
        </w:rPr>
        <w:fldChar w:fldCharType="end"/>
      </w:r>
    </w:p>
    <w:p w14:paraId="192343D6" w14:textId="6271FCBF"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8.5</w:t>
      </w:r>
      <w:r>
        <w:rPr>
          <w:rFonts w:asciiTheme="minorHAnsi" w:hAnsiTheme="minorHAnsi" w:cstheme="minorBidi"/>
          <w:bCs w:val="0"/>
          <w:smallCaps w:val="0"/>
          <w:noProof/>
          <w:color w:val="auto"/>
          <w:sz w:val="22"/>
          <w:szCs w:val="22"/>
        </w:rPr>
        <w:tab/>
      </w:r>
      <w:r w:rsidRPr="00552AB5">
        <w:rPr>
          <w:noProof/>
        </w:rPr>
        <w:t>Appendix 5: Early phase assessment details</w:t>
      </w:r>
      <w:r>
        <w:rPr>
          <w:noProof/>
        </w:rPr>
        <w:tab/>
      </w:r>
      <w:r>
        <w:rPr>
          <w:noProof/>
        </w:rPr>
        <w:fldChar w:fldCharType="begin"/>
      </w:r>
      <w:r>
        <w:rPr>
          <w:noProof/>
        </w:rPr>
        <w:instrText xml:space="preserve"> PAGEREF _Toc75948815 \h </w:instrText>
      </w:r>
      <w:r>
        <w:rPr>
          <w:noProof/>
        </w:rPr>
      </w:r>
      <w:r>
        <w:rPr>
          <w:noProof/>
        </w:rPr>
        <w:fldChar w:fldCharType="separate"/>
      </w:r>
      <w:r w:rsidR="001B483C">
        <w:rPr>
          <w:noProof/>
        </w:rPr>
        <w:t>33</w:t>
      </w:r>
      <w:r>
        <w:rPr>
          <w:noProof/>
        </w:rPr>
        <w:fldChar w:fldCharType="end"/>
      </w:r>
    </w:p>
    <w:p w14:paraId="78EE2B20" w14:textId="1A4DB539"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8.6</w:t>
      </w:r>
      <w:r>
        <w:rPr>
          <w:rFonts w:asciiTheme="minorHAnsi" w:hAnsiTheme="minorHAnsi" w:cstheme="minorBidi"/>
          <w:bCs w:val="0"/>
          <w:smallCaps w:val="0"/>
          <w:noProof/>
          <w:color w:val="auto"/>
          <w:sz w:val="22"/>
          <w:szCs w:val="22"/>
        </w:rPr>
        <w:tab/>
      </w:r>
      <w:r w:rsidRPr="00552AB5">
        <w:rPr>
          <w:noProof/>
        </w:rPr>
        <w:t>Appendix 6: Organisational Structure and Responsibilities</w:t>
      </w:r>
      <w:r>
        <w:rPr>
          <w:noProof/>
        </w:rPr>
        <w:tab/>
      </w:r>
      <w:r>
        <w:rPr>
          <w:noProof/>
        </w:rPr>
        <w:fldChar w:fldCharType="begin"/>
      </w:r>
      <w:r>
        <w:rPr>
          <w:noProof/>
        </w:rPr>
        <w:instrText xml:space="preserve"> PAGEREF _Toc75948816 \h </w:instrText>
      </w:r>
      <w:r>
        <w:rPr>
          <w:noProof/>
        </w:rPr>
      </w:r>
      <w:r>
        <w:rPr>
          <w:noProof/>
        </w:rPr>
        <w:fldChar w:fldCharType="separate"/>
      </w:r>
      <w:r w:rsidR="001B483C">
        <w:rPr>
          <w:noProof/>
        </w:rPr>
        <w:t>34</w:t>
      </w:r>
      <w:r>
        <w:rPr>
          <w:noProof/>
        </w:rPr>
        <w:fldChar w:fldCharType="end"/>
      </w:r>
    </w:p>
    <w:p w14:paraId="63F96847" w14:textId="2D4C9596"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_Toc75948817 \h </w:instrText>
      </w:r>
      <w:r>
        <w:rPr>
          <w:noProof/>
        </w:rPr>
      </w:r>
      <w:r>
        <w:rPr>
          <w:noProof/>
        </w:rPr>
        <w:fldChar w:fldCharType="separate"/>
      </w:r>
      <w:r w:rsidR="001B483C">
        <w:rPr>
          <w:noProof/>
        </w:rPr>
        <w:t>36</w:t>
      </w:r>
      <w:r>
        <w:rPr>
          <w:noProof/>
        </w:rPr>
        <w:fldChar w:fldCharType="end"/>
      </w:r>
    </w:p>
    <w:p w14:paraId="72225D28" w14:textId="7B5B119E"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_Toc75948818 \h </w:instrText>
      </w:r>
      <w:r>
        <w:rPr>
          <w:noProof/>
        </w:rPr>
      </w:r>
      <w:r>
        <w:rPr>
          <w:noProof/>
        </w:rPr>
        <w:fldChar w:fldCharType="separate"/>
      </w:r>
      <w:r w:rsidR="001B483C">
        <w:rPr>
          <w:noProof/>
        </w:rPr>
        <w:t>39</w:t>
      </w:r>
      <w:r>
        <w:rPr>
          <w:noProof/>
        </w:rPr>
        <w:fldChar w:fldCharType="end"/>
      </w:r>
    </w:p>
    <w:p w14:paraId="44770676" w14:textId="476D68FC"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43" w:name="_Toc215456652"/>
      <w:bookmarkStart w:id="44" w:name="_Ref247359968"/>
      <w:bookmarkStart w:id="45" w:name="_Toc38099236"/>
      <w:bookmarkStart w:id="46" w:name="_Toc44674830"/>
      <w:bookmarkStart w:id="47" w:name="_Toc75948768"/>
      <w:r w:rsidRPr="00633320">
        <w:lastRenderedPageBreak/>
        <w:t>BACKGROUND AND RATIONALE</w:t>
      </w:r>
      <w:bookmarkEnd w:id="43"/>
      <w:bookmarkEnd w:id="44"/>
      <w:bookmarkEnd w:id="45"/>
      <w:bookmarkEnd w:id="46"/>
      <w:bookmarkEnd w:id="47"/>
    </w:p>
    <w:p w14:paraId="18AD0B4A" w14:textId="77777777" w:rsidR="00392BCB" w:rsidRPr="00633320" w:rsidRDefault="00392BCB" w:rsidP="00F123A0">
      <w:bookmarkStart w:id="48" w:name="_Ref247359498"/>
    </w:p>
    <w:p w14:paraId="4196DE7D" w14:textId="77777777" w:rsidR="00A62D78" w:rsidRPr="00633320" w:rsidRDefault="00A62D78" w:rsidP="001B27CF">
      <w:pPr>
        <w:pStyle w:val="Heading2"/>
        <w:rPr>
          <w:lang w:val="en-GB"/>
        </w:rPr>
      </w:pPr>
      <w:bookmarkStart w:id="49" w:name="_Toc38099237"/>
      <w:bookmarkStart w:id="50" w:name="_Toc44674831"/>
      <w:bookmarkStart w:id="51" w:name="_Toc75948769"/>
      <w:r w:rsidRPr="00633320">
        <w:rPr>
          <w:lang w:val="en-GB"/>
        </w:rPr>
        <w:t>S</w:t>
      </w:r>
      <w:r w:rsidR="00295817" w:rsidRPr="00633320">
        <w:rPr>
          <w:lang w:val="en-GB"/>
        </w:rPr>
        <w:t>etting</w:t>
      </w:r>
      <w:bookmarkEnd w:id="49"/>
      <w:bookmarkEnd w:id="50"/>
      <w:bookmarkEnd w:id="51"/>
    </w:p>
    <w:p w14:paraId="53E23B9F" w14:textId="5DBEBEAE" w:rsidR="00E703DF" w:rsidRPr="00633320"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241978"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241978" w:rsidRPr="00633320">
          <w:instrText xml:space="preserve"> ADDIN EN.CITE </w:instrText>
        </w:r>
        <w:r w:rsidR="00241978"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1</w:t>
        </w:r>
        <w:r w:rsidR="00241978"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241978"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241978" w:rsidRPr="00633320">
          <w:instrText xml:space="preserve"> ADDIN EN.CITE </w:instrText>
        </w:r>
        <w:r w:rsidR="00241978"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2-4</w:t>
        </w:r>
        <w:r w:rsidR="00241978"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241978"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241978" w:rsidRPr="00633320">
          <w:instrText xml:space="preserve"> ADDIN EN.CITE </w:instrText>
        </w:r>
        <w:r w:rsidR="00241978"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2</w:t>
        </w:r>
        <w:r w:rsidR="00241978"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241978"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241978" w:rsidRPr="00633320">
          <w:instrText xml:space="preserve"> ADDIN EN.CITE </w:instrText>
        </w:r>
        <w:r w:rsidR="00241978"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5</w:t>
        </w:r>
        <w:r w:rsidR="00241978"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54536394" w14:textId="1CE75DE3" w:rsidR="00A62D78" w:rsidRPr="00633320" w:rsidRDefault="00A62D78" w:rsidP="001B27CF">
      <w:pPr>
        <w:pStyle w:val="Heading2"/>
        <w:rPr>
          <w:lang w:val="en-GB"/>
        </w:rPr>
      </w:pPr>
      <w:bookmarkStart w:id="52" w:name="_Toc244455447"/>
      <w:bookmarkStart w:id="53" w:name="_Toc244547126"/>
      <w:bookmarkStart w:id="54" w:name="_Toc244455448"/>
      <w:bookmarkStart w:id="55" w:name="_Toc244547127"/>
      <w:bookmarkStart w:id="56" w:name="_Toc38099238"/>
      <w:bookmarkStart w:id="57" w:name="_Toc44674832"/>
      <w:bookmarkStart w:id="58" w:name="_Toc75948770"/>
      <w:bookmarkEnd w:id="48"/>
      <w:bookmarkEnd w:id="52"/>
      <w:bookmarkEnd w:id="53"/>
      <w:bookmarkEnd w:id="54"/>
      <w:bookmarkEnd w:id="55"/>
      <w:r w:rsidRPr="00633320">
        <w:rPr>
          <w:lang w:val="en-GB"/>
        </w:rPr>
        <w:t>Treatment Options</w:t>
      </w:r>
      <w:bookmarkEnd w:id="56"/>
      <w:bookmarkEnd w:id="57"/>
      <w:bookmarkEnd w:id="58"/>
    </w:p>
    <w:p w14:paraId="1E1FF4DE" w14:textId="2F6DA560" w:rsidR="00AC6D9C" w:rsidRPr="00633320" w:rsidRDefault="00CD6FB8" w:rsidP="00AC6D9C">
      <w:pPr>
        <w:pStyle w:val="Heading3"/>
        <w:rPr>
          <w:lang w:val="en-GB"/>
        </w:rPr>
      </w:pPr>
      <w:r w:rsidRPr="00633320">
        <w:rPr>
          <w:lang w:val="en-GB"/>
        </w:rPr>
        <w:t xml:space="preserve"> </w:t>
      </w:r>
      <w:bookmarkStart w:id="59" w:name="_Toc37064396"/>
      <w:bookmarkStart w:id="60" w:name="_Toc38099239"/>
      <w:bookmarkStart w:id="61" w:name="_Toc44674833"/>
      <w:r w:rsidR="00565936" w:rsidRPr="00633320">
        <w:rPr>
          <w:lang w:val="en-GB"/>
        </w:rPr>
        <w:t>Main</w:t>
      </w:r>
      <w:r w:rsidR="00AC6D9C" w:rsidRPr="00633320">
        <w:rPr>
          <w:lang w:val="en-GB"/>
        </w:rPr>
        <w:t xml:space="preserve"> randomisation</w:t>
      </w:r>
      <w:bookmarkEnd w:id="59"/>
      <w:bookmarkEnd w:id="60"/>
      <w:bookmarkEnd w:id="61"/>
    </w:p>
    <w:p w14:paraId="18CF1DCA" w14:textId="3A97C2B9" w:rsidR="00F54689" w:rsidRPr="00633320" w:rsidRDefault="00F33645" w:rsidP="00F123A0">
      <w:r w:rsidRPr="00633320">
        <w:t xml:space="preserve">This protocol </w:t>
      </w:r>
      <w:r w:rsidR="004D7874" w:rsidRPr="00633320">
        <w:t xml:space="preserve">allows reliable assessment of the effects of multiple different treatments (including re-purposed and novel drugs) on major outcomes in COVID-19. </w:t>
      </w:r>
      <w:r w:rsidR="00265B14" w:rsidRPr="00633320">
        <w:t>All patients will receive usual care for the participating hospital.</w:t>
      </w:r>
      <w:r w:rsidR="00654D01" w:rsidRPr="00633320">
        <w:t xml:space="preserve"> </w:t>
      </w:r>
    </w:p>
    <w:p w14:paraId="63162A45" w14:textId="77777777" w:rsidR="00720B07" w:rsidRPr="00633320" w:rsidRDefault="00720B07" w:rsidP="00013106">
      <w:pPr>
        <w:rPr>
          <w:b/>
        </w:rPr>
      </w:pPr>
    </w:p>
    <w:p w14:paraId="646084A9" w14:textId="2515A6FE" w:rsidR="00F33645" w:rsidRPr="00633320" w:rsidRDefault="003210C8" w:rsidP="00013106">
      <w:r w:rsidRPr="00633320">
        <w:rPr>
          <w:b/>
        </w:rPr>
        <w:t xml:space="preserve">Randomisation </w:t>
      </w:r>
      <w:r w:rsidR="00E73A91" w:rsidRPr="00633320">
        <w:rPr>
          <w:b/>
        </w:rPr>
        <w:t xml:space="preserve">part </w:t>
      </w:r>
      <w:r w:rsidRPr="00633320">
        <w:rPr>
          <w:b/>
        </w:rPr>
        <w:t xml:space="preserve">A: </w:t>
      </w:r>
      <w:r w:rsidR="00013106" w:rsidRPr="00633320">
        <w:t xml:space="preserve">Eligible patients </w:t>
      </w:r>
      <w:r w:rsidR="0009515F" w:rsidRPr="00633320">
        <w:t xml:space="preserve">may </w:t>
      </w:r>
      <w:r w:rsidR="00013106" w:rsidRPr="00633320">
        <w:t xml:space="preserve">be randomly allocated </w:t>
      </w:r>
      <w:r w:rsidR="004D7874" w:rsidRPr="00633320">
        <w:t xml:space="preserve">between </w:t>
      </w:r>
      <w:r w:rsidR="006520D5" w:rsidRPr="00633320">
        <w:t xml:space="preserve">the following </w:t>
      </w:r>
      <w:r w:rsidR="004D7874" w:rsidRPr="00633320">
        <w:t xml:space="preserve">treatment </w:t>
      </w:r>
      <w:r w:rsidR="00F33645" w:rsidRPr="00633320">
        <w:t>arms</w:t>
      </w:r>
      <w:r w:rsidR="00265B14" w:rsidRPr="00633320">
        <w:t xml:space="preserve">: </w:t>
      </w:r>
    </w:p>
    <w:p w14:paraId="65CE414D" w14:textId="77777777" w:rsidR="00F33645" w:rsidRPr="00633320" w:rsidRDefault="00F33645" w:rsidP="00F33645">
      <w:pPr>
        <w:pStyle w:val="Default"/>
        <w:contextualSpacing/>
        <w:jc w:val="both"/>
      </w:pPr>
    </w:p>
    <w:p w14:paraId="34AC151E" w14:textId="4AB42AA0" w:rsidR="00F33645" w:rsidRPr="00633320" w:rsidRDefault="00F33645" w:rsidP="00942698">
      <w:pPr>
        <w:pStyle w:val="Default"/>
        <w:numPr>
          <w:ilvl w:val="0"/>
          <w:numId w:val="21"/>
        </w:numPr>
        <w:contextualSpacing/>
        <w:jc w:val="both"/>
        <w:rPr>
          <w:bCs/>
        </w:rPr>
      </w:pPr>
      <w:r w:rsidRPr="00633320">
        <w:rPr>
          <w:b/>
          <w:bCs/>
        </w:rPr>
        <w:t>No additional treatment</w:t>
      </w:r>
    </w:p>
    <w:p w14:paraId="48B2FA30" w14:textId="77777777" w:rsidR="00F33645" w:rsidRPr="00633320" w:rsidRDefault="00F33645" w:rsidP="00F33645">
      <w:pPr>
        <w:pStyle w:val="Default"/>
        <w:contextualSpacing/>
        <w:jc w:val="both"/>
      </w:pPr>
    </w:p>
    <w:p w14:paraId="2210AF01" w14:textId="66FF7C21" w:rsidR="00D605A3" w:rsidRPr="00633320" w:rsidRDefault="00D605A3" w:rsidP="00942698">
      <w:pPr>
        <w:pStyle w:val="Default"/>
        <w:numPr>
          <w:ilvl w:val="0"/>
          <w:numId w:val="21"/>
        </w:numPr>
        <w:contextualSpacing/>
        <w:jc w:val="both"/>
      </w:pPr>
      <w:r w:rsidRPr="00633320">
        <w:rPr>
          <w:b/>
        </w:rPr>
        <w:t>Dimethyl fumarate (UK adults ≥18 years old only</w:t>
      </w:r>
      <w:r w:rsidR="00524804" w:rsidRPr="00633320">
        <w:rPr>
          <w:b/>
        </w:rPr>
        <w:t>; early phase assessment</w:t>
      </w:r>
      <w:r w:rsidRPr="00633320">
        <w:rPr>
          <w:b/>
        </w:rPr>
        <w:t>)</w:t>
      </w:r>
    </w:p>
    <w:p w14:paraId="69F3639E" w14:textId="77777777" w:rsidR="008B728D" w:rsidRPr="00633320" w:rsidRDefault="008B728D" w:rsidP="00F123A0">
      <w:pPr>
        <w:rPr>
          <w:b/>
        </w:rPr>
      </w:pPr>
    </w:p>
    <w:p w14:paraId="570AF33B" w14:textId="428B40CD" w:rsidR="00626D85" w:rsidRPr="00633320" w:rsidRDefault="00626D85" w:rsidP="00626D85">
      <w:pPr>
        <w:pStyle w:val="Default"/>
        <w:contextualSpacing/>
        <w:jc w:val="both"/>
      </w:pPr>
      <w:r w:rsidRPr="00633320">
        <w:rPr>
          <w:b/>
        </w:rPr>
        <w:t>Randomisation part D</w:t>
      </w:r>
      <w:r w:rsidR="000C0005">
        <w:rPr>
          <w:b/>
        </w:rPr>
        <w:t xml:space="preserve"> (UK </w:t>
      </w:r>
      <w:r w:rsidR="000C2441">
        <w:rPr>
          <w:b/>
        </w:rPr>
        <w:t xml:space="preserve">and India </w:t>
      </w:r>
      <w:r w:rsidR="000C0005">
        <w:rPr>
          <w:b/>
        </w:rPr>
        <w:t>only)</w:t>
      </w:r>
      <w:r w:rsidR="00ED0BC7" w:rsidRPr="00633320">
        <w:rPr>
          <w:rStyle w:val="FootnoteReference"/>
          <w:b/>
        </w:rPr>
        <w:footnoteReference w:id="2"/>
      </w:r>
      <w:r w:rsidRPr="00633320">
        <w:rPr>
          <w:b/>
        </w:rPr>
        <w:t xml:space="preserve">: </w:t>
      </w:r>
      <w:r w:rsidRPr="00633320">
        <w:t>Simultaneously, eligible patients will be randomly allocated between the following treatment arms:</w:t>
      </w:r>
    </w:p>
    <w:p w14:paraId="5A21F8B9" w14:textId="77777777" w:rsidR="00626D85" w:rsidRPr="00633320" w:rsidRDefault="00626D85" w:rsidP="00626D85">
      <w:pPr>
        <w:pStyle w:val="Default"/>
        <w:contextualSpacing/>
        <w:jc w:val="both"/>
      </w:pPr>
    </w:p>
    <w:p w14:paraId="644FA653" w14:textId="77777777" w:rsidR="00626D85" w:rsidRPr="00633320" w:rsidRDefault="00626D85" w:rsidP="00942698">
      <w:pPr>
        <w:pStyle w:val="Default"/>
        <w:numPr>
          <w:ilvl w:val="0"/>
          <w:numId w:val="22"/>
        </w:numPr>
        <w:contextualSpacing/>
        <w:jc w:val="both"/>
        <w:rPr>
          <w:bCs/>
        </w:rPr>
      </w:pPr>
      <w:r w:rsidRPr="00633320">
        <w:rPr>
          <w:b/>
          <w:bCs/>
        </w:rPr>
        <w:t>No additional treatment</w:t>
      </w:r>
    </w:p>
    <w:p w14:paraId="62E38935" w14:textId="2984CF45" w:rsidR="00626D85" w:rsidRPr="00633320" w:rsidRDefault="00626D85" w:rsidP="00626D85">
      <w:pPr>
        <w:pStyle w:val="Default"/>
        <w:contextualSpacing/>
        <w:jc w:val="both"/>
        <w:rPr>
          <w:bCs/>
        </w:rPr>
      </w:pPr>
    </w:p>
    <w:p w14:paraId="0CD4520C" w14:textId="4442A303" w:rsidR="00626D85" w:rsidRPr="00633320" w:rsidRDefault="00626D85" w:rsidP="00942698">
      <w:pPr>
        <w:pStyle w:val="Default"/>
        <w:numPr>
          <w:ilvl w:val="0"/>
          <w:numId w:val="21"/>
        </w:numPr>
        <w:contextualSpacing/>
        <w:jc w:val="both"/>
      </w:pPr>
      <w:r w:rsidRPr="00633320">
        <w:rPr>
          <w:b/>
        </w:rPr>
        <w:t xml:space="preserve">Baricitinib </w:t>
      </w:r>
      <w:r w:rsidR="00ED0BC7" w:rsidRPr="00633320">
        <w:rPr>
          <w:b/>
        </w:rPr>
        <w:t xml:space="preserve">(adults, and children ≥2 years old with COVID-19 pneumonia [UK </w:t>
      </w:r>
      <w:r w:rsidR="000C2441">
        <w:rPr>
          <w:b/>
        </w:rPr>
        <w:t xml:space="preserve">and India </w:t>
      </w:r>
      <w:r w:rsidR="00ED0BC7" w:rsidRPr="00633320">
        <w:rPr>
          <w:b/>
        </w:rPr>
        <w:t>only])</w:t>
      </w:r>
    </w:p>
    <w:p w14:paraId="006CB183" w14:textId="77777777" w:rsidR="00ED0BC7" w:rsidRPr="00633320" w:rsidRDefault="00ED0BC7" w:rsidP="00ED0BC7">
      <w:pPr>
        <w:pStyle w:val="Default"/>
        <w:ind w:left="720"/>
        <w:contextualSpacing/>
        <w:jc w:val="both"/>
      </w:pPr>
    </w:p>
    <w:p w14:paraId="0B1B1236" w14:textId="02575442" w:rsidR="0084563F" w:rsidRPr="00633320" w:rsidRDefault="0084563F" w:rsidP="0084563F">
      <w:r w:rsidRPr="00633320">
        <w:rPr>
          <w:b/>
        </w:rPr>
        <w:t>Randomisation part E (adults ≥18 years old with hypoxia only [</w:t>
      </w:r>
      <w:r w:rsidR="00633D2B">
        <w:rPr>
          <w:b/>
        </w:rPr>
        <w:t>non</w:t>
      </w:r>
      <w:r w:rsidRPr="00633320">
        <w:rPr>
          <w:b/>
        </w:rPr>
        <w:t xml:space="preserve">-UK </w:t>
      </w:r>
      <w:r w:rsidR="00633D2B">
        <w:rPr>
          <w:b/>
        </w:rPr>
        <w:t xml:space="preserve">countries </w:t>
      </w:r>
      <w:r w:rsidRPr="00633320">
        <w:rPr>
          <w:b/>
        </w:rPr>
        <w:t>only]):</w:t>
      </w:r>
      <w:r w:rsidRPr="00633320">
        <w:t xml:space="preserve"> </w:t>
      </w:r>
    </w:p>
    <w:p w14:paraId="332ECA1A" w14:textId="3E731D9B" w:rsidR="0084563F" w:rsidRPr="00633320" w:rsidRDefault="0084563F" w:rsidP="0084563F">
      <w:r w:rsidRPr="00633320">
        <w:t xml:space="preserve">Simultaneously, eligible patients will be randomly allocated between the following treatment arms: </w:t>
      </w:r>
    </w:p>
    <w:p w14:paraId="250C0CC2" w14:textId="77777777" w:rsidR="0084563F" w:rsidRPr="00633320" w:rsidRDefault="0084563F" w:rsidP="0084563F"/>
    <w:p w14:paraId="5A5222A0" w14:textId="4738D17C" w:rsidR="0084563F" w:rsidRPr="00633320" w:rsidRDefault="0084563F" w:rsidP="00942698">
      <w:pPr>
        <w:pStyle w:val="ListParagraph"/>
        <w:numPr>
          <w:ilvl w:val="0"/>
          <w:numId w:val="42"/>
        </w:numPr>
        <w:rPr>
          <w:b/>
        </w:rPr>
      </w:pPr>
      <w:r w:rsidRPr="00633320">
        <w:rPr>
          <w:b/>
        </w:rPr>
        <w:t>No additional treatment</w:t>
      </w:r>
      <w:r w:rsidRPr="00633320">
        <w:rPr>
          <w:vertAlign w:val="superscript"/>
        </w:rPr>
        <w:footnoteReference w:id="3"/>
      </w:r>
    </w:p>
    <w:p w14:paraId="1C073E27" w14:textId="462739A4" w:rsidR="0084563F" w:rsidRPr="00633320" w:rsidRDefault="0084563F" w:rsidP="0084563F">
      <w:pPr>
        <w:ind w:firstLine="60"/>
        <w:rPr>
          <w:b/>
        </w:rPr>
      </w:pPr>
    </w:p>
    <w:p w14:paraId="57EF5262" w14:textId="01554F18" w:rsidR="00E23519" w:rsidRPr="001F18F5" w:rsidRDefault="0084563F" w:rsidP="00942698">
      <w:pPr>
        <w:pStyle w:val="ListParagraph"/>
        <w:numPr>
          <w:ilvl w:val="0"/>
          <w:numId w:val="42"/>
        </w:numPr>
      </w:pPr>
      <w:r w:rsidRPr="00633320">
        <w:rPr>
          <w:b/>
        </w:rPr>
        <w:t>High-dose dexamethasone</w:t>
      </w:r>
    </w:p>
    <w:p w14:paraId="40C7F89A" w14:textId="486541E4" w:rsidR="001F18F5" w:rsidRDefault="001F18F5" w:rsidP="001F18F5"/>
    <w:p w14:paraId="7B8E00B4" w14:textId="385DFB0F" w:rsidR="001F18F5" w:rsidRPr="00633320" w:rsidRDefault="001F18F5" w:rsidP="001F18F5">
      <w:r w:rsidRPr="00633320">
        <w:rPr>
          <w:b/>
        </w:rPr>
        <w:t xml:space="preserve">Randomisation part </w:t>
      </w:r>
      <w:r>
        <w:rPr>
          <w:b/>
        </w:rPr>
        <w:t>F</w:t>
      </w:r>
      <w:r w:rsidRPr="00633320">
        <w:rPr>
          <w:b/>
        </w:rPr>
        <w:t xml:space="preserve"> (adults ≥18 years old):</w:t>
      </w:r>
      <w:r w:rsidRPr="00633320">
        <w:t xml:space="preserve"> </w:t>
      </w:r>
    </w:p>
    <w:p w14:paraId="11BDEF42" w14:textId="77777777" w:rsidR="001F18F5" w:rsidRPr="00633320" w:rsidRDefault="001F18F5" w:rsidP="001F18F5">
      <w:r w:rsidRPr="00633320">
        <w:t xml:space="preserve">Simultaneously, eligible patients will be randomly allocated between the following treatment arms: </w:t>
      </w:r>
    </w:p>
    <w:p w14:paraId="3E906B5A" w14:textId="77777777" w:rsidR="001F18F5" w:rsidRPr="00633320" w:rsidRDefault="001F18F5" w:rsidP="001F18F5"/>
    <w:p w14:paraId="45733443" w14:textId="3BD0C57F" w:rsidR="001F18F5" w:rsidRPr="00633320" w:rsidRDefault="001F18F5" w:rsidP="001F18F5">
      <w:pPr>
        <w:pStyle w:val="ListParagraph"/>
        <w:numPr>
          <w:ilvl w:val="0"/>
          <w:numId w:val="42"/>
        </w:numPr>
        <w:rPr>
          <w:b/>
        </w:rPr>
      </w:pPr>
      <w:r w:rsidRPr="00633320">
        <w:rPr>
          <w:b/>
        </w:rPr>
        <w:t>No additional treatment</w:t>
      </w:r>
    </w:p>
    <w:p w14:paraId="6FA8BCA3" w14:textId="77777777" w:rsidR="001F18F5" w:rsidRPr="00633320" w:rsidRDefault="001F18F5" w:rsidP="001F18F5">
      <w:pPr>
        <w:ind w:firstLine="60"/>
        <w:rPr>
          <w:b/>
        </w:rPr>
      </w:pPr>
    </w:p>
    <w:p w14:paraId="3759B24D" w14:textId="53AB4571" w:rsidR="001F18F5" w:rsidRPr="001F18F5" w:rsidRDefault="001F18F5" w:rsidP="001F18F5">
      <w:pPr>
        <w:pStyle w:val="ListParagraph"/>
        <w:numPr>
          <w:ilvl w:val="0"/>
          <w:numId w:val="42"/>
        </w:numPr>
      </w:pPr>
      <w:r>
        <w:rPr>
          <w:b/>
        </w:rPr>
        <w:t>Empagliflozin</w:t>
      </w:r>
    </w:p>
    <w:p w14:paraId="13386B32" w14:textId="529D3B8C" w:rsidR="00AC6D9C" w:rsidRPr="00633320" w:rsidRDefault="00AC6D9C" w:rsidP="00AC6D9C">
      <w:pPr>
        <w:pStyle w:val="Heading3"/>
        <w:rPr>
          <w:lang w:val="en-GB"/>
        </w:rPr>
      </w:pPr>
      <w:bookmarkStart w:id="62" w:name="_Toc37064397"/>
      <w:bookmarkStart w:id="63" w:name="_Toc38099240"/>
      <w:bookmarkStart w:id="64" w:name="_Toc44674834"/>
      <w:del w:id="65" w:author="Richard Haynes" w:date="2021-08-10T14:27:00Z">
        <w:r w:rsidRPr="00633320" w:rsidDel="00180DB3">
          <w:rPr>
            <w:lang w:val="en-GB"/>
          </w:rPr>
          <w:delText xml:space="preserve">Second </w:delText>
        </w:r>
        <w:bookmarkEnd w:id="62"/>
        <w:r w:rsidRPr="00633320" w:rsidDel="00180DB3">
          <w:rPr>
            <w:lang w:val="en-GB"/>
          </w:rPr>
          <w:delText>r</w:delText>
        </w:r>
      </w:del>
      <w:ins w:id="66" w:author="Richard Haynes" w:date="2021-08-10T14:27:00Z">
        <w:r w:rsidR="00180DB3">
          <w:rPr>
            <w:lang w:val="en-GB"/>
          </w:rPr>
          <w:t>R</w:t>
        </w:r>
      </w:ins>
      <w:r w:rsidRPr="00633320">
        <w:rPr>
          <w:lang w:val="en-GB"/>
        </w:rPr>
        <w:t>andomi</w:t>
      </w:r>
      <w:r w:rsidR="00CA5601" w:rsidRPr="00633320">
        <w:rPr>
          <w:lang w:val="en-GB"/>
        </w:rPr>
        <w:t>s</w:t>
      </w:r>
      <w:r w:rsidRPr="00633320">
        <w:rPr>
          <w:lang w:val="en-GB"/>
        </w:rPr>
        <w:t xml:space="preserve">ation for </w:t>
      </w:r>
      <w:r w:rsidR="00626D85" w:rsidRPr="00633320">
        <w:rPr>
          <w:lang w:val="en-GB"/>
        </w:rPr>
        <w:t xml:space="preserve">children </w:t>
      </w:r>
      <w:r w:rsidRPr="00633320">
        <w:rPr>
          <w:lang w:val="en-GB"/>
        </w:rPr>
        <w:t xml:space="preserve">with </w:t>
      </w:r>
      <w:bookmarkEnd w:id="63"/>
      <w:bookmarkEnd w:id="64"/>
      <w:r w:rsidR="00626D85" w:rsidRPr="00633320">
        <w:rPr>
          <w:lang w:val="en-GB"/>
        </w:rPr>
        <w:t>PIMS-TS</w:t>
      </w:r>
    </w:p>
    <w:p w14:paraId="5F19753B" w14:textId="7635CDE3" w:rsidR="00AC6D9C" w:rsidRPr="00633320" w:rsidRDefault="00AC6D9C" w:rsidP="00AC6D9C">
      <w:pPr>
        <w:pStyle w:val="Default"/>
        <w:contextualSpacing/>
        <w:jc w:val="both"/>
      </w:pPr>
      <w:r w:rsidRPr="00633320">
        <w:t>Severe COVID-19 is associated with release of pro-inflammatory cytokines, such as IL-1, IL-6 and TNFα, and other markers of systemic inflammation including ferritin and C-reactive protein.</w:t>
      </w:r>
      <w:hyperlink w:anchor="_ENREF_6" w:tooltip="Chen, 2020 #511" w:history="1">
        <w:r w:rsidR="00241978" w:rsidRPr="00633320">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241978" w:rsidRPr="00633320">
          <w:instrText xml:space="preserve"> ADDIN EN.CITE </w:instrText>
        </w:r>
        <w:r w:rsidR="00241978" w:rsidRPr="00633320">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6-8</w:t>
        </w:r>
        <w:r w:rsidR="00241978" w:rsidRPr="00633320">
          <w:fldChar w:fldCharType="end"/>
        </w:r>
      </w:hyperlink>
      <w:r w:rsidRPr="00633320">
        <w:t xml:space="preserve"> </w:t>
      </w:r>
      <w:r w:rsidR="00626D85" w:rsidRPr="00633320">
        <w:t xml:space="preserve">Children (at least 1 year old) </w:t>
      </w:r>
      <w:r w:rsidRPr="00633320">
        <w:t xml:space="preserve">with </w:t>
      </w:r>
      <w:r w:rsidR="00626D85" w:rsidRPr="00633320">
        <w:t xml:space="preserve">PIMS-TS </w:t>
      </w:r>
      <w:r w:rsidRPr="00633320">
        <w:t xml:space="preserve">(as evidenced by an </w:t>
      </w:r>
      <w:r w:rsidR="00626D85" w:rsidRPr="00633320">
        <w:t xml:space="preserve">exaggerated </w:t>
      </w:r>
      <w:r w:rsidRPr="00633320">
        <w:t xml:space="preserve">inflammatory state) may undergo </w:t>
      </w:r>
      <w:del w:id="67" w:author="Richard Haynes" w:date="2021-08-10T14:28:00Z">
        <w:r w:rsidRPr="00633320" w:rsidDel="00180DB3">
          <w:delText xml:space="preserve">an optional second </w:delText>
        </w:r>
      </w:del>
      <w:r w:rsidRPr="00633320">
        <w:t xml:space="preserve">randomisation between the following treatment arms: </w:t>
      </w:r>
    </w:p>
    <w:p w14:paraId="6EB354AA" w14:textId="77777777" w:rsidR="00AC6D9C" w:rsidRPr="00633320" w:rsidRDefault="00AC6D9C" w:rsidP="00AC6D9C">
      <w:pPr>
        <w:pStyle w:val="Default"/>
        <w:contextualSpacing/>
        <w:jc w:val="both"/>
      </w:pPr>
    </w:p>
    <w:p w14:paraId="70C3DDBD" w14:textId="6FAF33FC" w:rsidR="00AC6D9C" w:rsidRPr="00633320" w:rsidRDefault="00AC6D9C" w:rsidP="00942698">
      <w:pPr>
        <w:pStyle w:val="Default"/>
        <w:numPr>
          <w:ilvl w:val="0"/>
          <w:numId w:val="23"/>
        </w:numPr>
        <w:contextualSpacing/>
        <w:jc w:val="both"/>
        <w:rPr>
          <w:bCs/>
        </w:rPr>
      </w:pPr>
      <w:r w:rsidRPr="00633320">
        <w:rPr>
          <w:b/>
          <w:bCs/>
        </w:rPr>
        <w:t>No additional treatment</w:t>
      </w:r>
    </w:p>
    <w:p w14:paraId="251E8FBA" w14:textId="77777777" w:rsidR="00AC6D9C" w:rsidRPr="00633320" w:rsidRDefault="00AC6D9C" w:rsidP="00AC6D9C">
      <w:pPr>
        <w:pStyle w:val="Default"/>
        <w:contextualSpacing/>
        <w:jc w:val="both"/>
      </w:pPr>
    </w:p>
    <w:p w14:paraId="6645F3F9" w14:textId="211125B3" w:rsidR="00AC6D9C" w:rsidRPr="00633320" w:rsidRDefault="00D20B52" w:rsidP="00942698">
      <w:pPr>
        <w:pStyle w:val="Default"/>
        <w:numPr>
          <w:ilvl w:val="0"/>
          <w:numId w:val="23"/>
        </w:numPr>
        <w:contextualSpacing/>
        <w:jc w:val="both"/>
        <w:rPr>
          <w:b/>
          <w:bCs/>
        </w:rPr>
      </w:pPr>
      <w:r w:rsidRPr="00633320">
        <w:rPr>
          <w:b/>
          <w:bCs/>
        </w:rPr>
        <w:t>Tocilizumab</w:t>
      </w:r>
      <w:r w:rsidR="00626D85" w:rsidRPr="00633320">
        <w:rPr>
          <w:b/>
          <w:bCs/>
        </w:rPr>
        <w:t xml:space="preserve"> (children ≥1 &lt;18 years old only)</w:t>
      </w:r>
    </w:p>
    <w:p w14:paraId="7BD36271" w14:textId="77777777" w:rsidR="00D918C3" w:rsidRPr="00633320" w:rsidRDefault="00D918C3" w:rsidP="00D918C3">
      <w:pPr>
        <w:pStyle w:val="ListParagraph"/>
        <w:rPr>
          <w:b/>
          <w:bCs w:val="0"/>
        </w:rPr>
      </w:pPr>
    </w:p>
    <w:p w14:paraId="7E9E02BA" w14:textId="1E8B4CD2" w:rsidR="00F251F3" w:rsidDel="008321E3" w:rsidRDefault="00D918C3" w:rsidP="00F251F3">
      <w:pPr>
        <w:pStyle w:val="Default"/>
        <w:numPr>
          <w:ilvl w:val="0"/>
          <w:numId w:val="23"/>
        </w:numPr>
        <w:contextualSpacing/>
        <w:jc w:val="both"/>
        <w:rPr>
          <w:del w:id="68" w:author="Richard Haynes" w:date="2021-08-12T14:14:00Z"/>
          <w:b/>
          <w:bCs/>
        </w:rPr>
      </w:pPr>
      <w:r w:rsidRPr="00633320">
        <w:rPr>
          <w:b/>
          <w:bCs/>
        </w:rPr>
        <w:t>Anakinra (children ≥1 &lt;18 years old only)</w:t>
      </w:r>
    </w:p>
    <w:p w14:paraId="610ED8FF" w14:textId="6A0C4392" w:rsidR="008321E3" w:rsidRDefault="008321E3" w:rsidP="008321E3">
      <w:pPr>
        <w:pStyle w:val="Default"/>
        <w:contextualSpacing/>
        <w:jc w:val="both"/>
        <w:rPr>
          <w:ins w:id="69" w:author="Richard Haynes" w:date="2021-08-12T14:15:00Z"/>
          <w:b/>
          <w:bCs/>
        </w:rPr>
      </w:pPr>
    </w:p>
    <w:p w14:paraId="78A977EF" w14:textId="524B3627" w:rsidR="0076482B" w:rsidRPr="00633320" w:rsidRDefault="008321E3" w:rsidP="0076482B">
      <w:pPr>
        <w:pStyle w:val="Default"/>
        <w:contextualSpacing/>
        <w:jc w:val="both"/>
      </w:pPr>
      <w:ins w:id="70" w:author="Richard Haynes" w:date="2021-08-12T14:15:00Z">
        <w:r>
          <w:rPr>
            <w:bCs/>
          </w:rPr>
          <w:t>Children who present with COVID pneumonia are very unlikely to subsequently develop PIMS-TS, therefore children included in part D of the main randomisation (baricitinib versus usual care) are not eligible for this comparison.</w:t>
        </w:r>
      </w:ins>
    </w:p>
    <w:p w14:paraId="53F0AC4A" w14:textId="6CFFD5A5" w:rsidR="00CF15DC" w:rsidRPr="00633320" w:rsidRDefault="00F33645" w:rsidP="00CF15DC">
      <w:pPr>
        <w:pStyle w:val="Heading3"/>
        <w:rPr>
          <w:lang w:val="en-GB"/>
        </w:rPr>
      </w:pPr>
      <w:bookmarkStart w:id="71" w:name="_Ref54595813"/>
      <w:r w:rsidRPr="00633320">
        <w:rPr>
          <w:lang w:val="en-GB"/>
        </w:rPr>
        <w:t>Modifications to the number of treatment arms</w:t>
      </w:r>
      <w:bookmarkEnd w:id="71"/>
    </w:p>
    <w:p w14:paraId="24AD97F6" w14:textId="26C962C9" w:rsidR="00C66575" w:rsidRPr="00633320" w:rsidRDefault="00F33645" w:rsidP="00F33645">
      <w:pPr>
        <w:pStyle w:val="Default"/>
        <w:contextualSpacing/>
        <w:jc w:val="both"/>
      </w:pPr>
      <w:r w:rsidRPr="00633320">
        <w:t>Other arms can be added</w:t>
      </w:r>
      <w:r w:rsidR="00E07E81" w:rsidRPr="00633320">
        <w:t xml:space="preserve"> to the first or second randomisation</w:t>
      </w:r>
      <w:r w:rsidRPr="00633320">
        <w:t xml:space="preserve"> 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not all treatment arms will be available (e.g. due to manufacturing and supply shortages)</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 xml:space="preserve">Depending on the availability and suitability of </w:t>
      </w:r>
      <w:r w:rsidR="00FA0B97" w:rsidRPr="00633320">
        <w:lastRenderedPageBreak/>
        <w:t>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(A</w:t>
      </w:r>
      <w:r w:rsidR="00CF15DC" w:rsidRPr="00633320">
        <w:t>,</w:t>
      </w:r>
      <w:r w:rsidR="00DB7AF6" w:rsidRPr="00633320">
        <w:t xml:space="preserve"> </w:t>
      </w:r>
      <w:r w:rsidR="00626D85" w:rsidRPr="00633320">
        <w:t>D</w:t>
      </w:r>
      <w:r w:rsidR="001F18F5">
        <w:t xml:space="preserve"> or F</w:t>
      </w:r>
      <w:r w:rsidR="0084563F" w:rsidRPr="00633320">
        <w:t xml:space="preserve"> [UK], D</w:t>
      </w:r>
      <w:r w:rsidR="001F18F5">
        <w:t xml:space="preserve">, </w:t>
      </w:r>
      <w:r w:rsidR="0084563F" w:rsidRPr="00633320">
        <w:t>E</w:t>
      </w:r>
      <w:r w:rsidR="00D12C08">
        <w:t xml:space="preserve"> </w:t>
      </w:r>
      <w:r w:rsidR="001F18F5">
        <w:t>or F</w:t>
      </w:r>
      <w:r w:rsidR="0084563F" w:rsidRPr="00633320">
        <w:t xml:space="preserve"> [ex-UK]</w:t>
      </w:r>
      <w:r w:rsidR="0009515F" w:rsidRPr="00633320">
        <w:t>) of the main randomisation.</w:t>
      </w:r>
      <w:r w:rsidRPr="00633320">
        <w:t xml:space="preserve"> </w:t>
      </w:r>
    </w:p>
    <w:p w14:paraId="32AB7F8D" w14:textId="77777777" w:rsidR="00F33645" w:rsidRPr="00633320" w:rsidRDefault="00F33645" w:rsidP="00F33645">
      <w:pPr>
        <w:pStyle w:val="Default"/>
        <w:contextualSpacing/>
        <w:jc w:val="both"/>
      </w:pPr>
    </w:p>
    <w:p w14:paraId="78490D20" w14:textId="77777777" w:rsidR="00295817" w:rsidRPr="00633320" w:rsidRDefault="00295817" w:rsidP="001B27CF">
      <w:pPr>
        <w:pStyle w:val="Heading2"/>
        <w:rPr>
          <w:lang w:val="en-GB"/>
        </w:rPr>
      </w:pPr>
      <w:bookmarkStart w:id="72" w:name="_Toc37107286"/>
      <w:bookmarkStart w:id="73" w:name="_Toc38099241"/>
      <w:bookmarkStart w:id="74" w:name="_Toc44674835"/>
      <w:bookmarkStart w:id="75" w:name="_Toc75948771"/>
      <w:r w:rsidRPr="00633320">
        <w:rPr>
          <w:lang w:val="en-GB"/>
        </w:rPr>
        <w:t>Design Considerations</w:t>
      </w:r>
      <w:bookmarkEnd w:id="72"/>
      <w:bookmarkEnd w:id="73"/>
      <w:bookmarkEnd w:id="74"/>
      <w:bookmarkEnd w:id="75"/>
    </w:p>
    <w:p w14:paraId="25897AB7" w14:textId="77777777" w:rsidR="00EE71E4" w:rsidRPr="00633320" w:rsidRDefault="0093287A" w:rsidP="00F123A0">
      <w:bookmarkStart w:id="76" w:name="_Toc34778065"/>
      <w:bookmarkStart w:id="77" w:name="_Toc34778120"/>
      <w:bookmarkStart w:id="78" w:name="_Toc34778269"/>
      <w:bookmarkEnd w:id="76"/>
      <w:bookmarkEnd w:id="77"/>
      <w:bookmarkEnd w:id="78"/>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w:t>
      </w:r>
      <w:r w:rsidR="003B3DC3" w:rsidRPr="00633320">
        <w:t xml:space="preserve">suspected or </w:t>
      </w:r>
      <w:r w:rsidR="0099498B" w:rsidRPr="00633320">
        <w:t xml:space="preserve">confirmed COVID-19 infection in hospitalised patients receiving </w:t>
      </w:r>
      <w:r w:rsidR="00E225A5" w:rsidRPr="00633320">
        <w:t>usual standard of care</w:t>
      </w:r>
      <w:r w:rsidR="0099498B" w:rsidRPr="00633320">
        <w:t xml:space="preserve">. </w:t>
      </w:r>
    </w:p>
    <w:p w14:paraId="26357C26" w14:textId="77777777" w:rsidR="00EE71E4" w:rsidRPr="00633320" w:rsidRDefault="00EE71E4" w:rsidP="00F123A0"/>
    <w:p w14:paraId="6CE88416" w14:textId="77777777"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In this situation,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24824C42" w:rsidR="00B1131C" w:rsidRPr="00633320" w:rsidRDefault="00B1131C" w:rsidP="00F123A0">
      <w:r w:rsidRPr="00633320">
        <w:t xml:space="preserve">In a cohort of 191 hospitalised COVID-19 patients with a completed outcome, the median time from illness onset to discharge was 22·0 days (IQR 18·0–25·0) and the median time to death was 18·5 days (15·0–22·0).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9" w:tooltip="Zhou, 2020 #3000" w:history="1">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 </w:instrText>
        </w:r>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9</w:t>
        </w:r>
        <w:r w:rsidR="00241978" w:rsidRPr="00633320">
          <w:fldChar w:fldCharType="end"/>
        </w:r>
      </w:hyperlink>
    </w:p>
    <w:p w14:paraId="0AA186B2" w14:textId="77777777" w:rsidR="002E270A" w:rsidRPr="00633320" w:rsidRDefault="00CB4BE7" w:rsidP="001B27CF">
      <w:pPr>
        <w:pStyle w:val="Heading2"/>
        <w:rPr>
          <w:lang w:val="en-GB"/>
        </w:rPr>
      </w:pPr>
      <w:bookmarkStart w:id="79" w:name="_Toc44674836"/>
      <w:bookmarkStart w:id="80" w:name="_Toc75948772"/>
      <w:r w:rsidRPr="00633320">
        <w:rPr>
          <w:lang w:val="en-GB"/>
        </w:rPr>
        <w:t>Potential for effective treatments to become available</w:t>
      </w:r>
      <w:bookmarkEnd w:id="79"/>
      <w:bookmarkEnd w:id="80"/>
    </w:p>
    <w:p w14:paraId="71B9145B" w14:textId="77777777" w:rsidR="00CB4BE7" w:rsidRPr="00633320" w:rsidRDefault="00CB4BE7" w:rsidP="00CB4BE7"/>
    <w:p w14:paraId="644EE204" w14:textId="77777777"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rsidRPr="00633320">
        <w:t xml:space="preserve">many clinical guidelines now recommend the use of </w:t>
      </w:r>
      <w:r w:rsidRPr="00633320">
        <w:t xml:space="preserve">dexamethasone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77777777" w:rsidR="00CB4BE7" w:rsidRPr="00633320" w:rsidRDefault="00CB4BE7" w:rsidP="00735DBF">
      <w:pPr>
        <w:autoSpaceDE/>
        <w:autoSpaceDN/>
        <w:adjustRightInd/>
        <w:contextualSpacing w:val="0"/>
      </w:pPr>
      <w:r w:rsidRPr="00633320">
        <w:lastRenderedPageBreak/>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D605A3">
      <w:pPr>
        <w:pStyle w:val="Heading2"/>
        <w:rPr>
          <w:lang w:val="en-GB"/>
        </w:rPr>
      </w:pPr>
      <w:bookmarkStart w:id="81" w:name="_Toc75948773"/>
      <w:r w:rsidRPr="00633320">
        <w:rPr>
          <w:lang w:val="en-GB"/>
        </w:rPr>
        <w:t>Early phase assessments</w:t>
      </w:r>
      <w:bookmarkEnd w:id="81"/>
    </w:p>
    <w:p w14:paraId="7245A9B9" w14:textId="752F072D" w:rsidR="00D605A3" w:rsidRPr="00633320" w:rsidRDefault="00D605A3" w:rsidP="00D605A3"/>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4"/>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82" w:name="_Toc34778068"/>
      <w:bookmarkStart w:id="83" w:name="_Toc34778123"/>
      <w:bookmarkStart w:id="84" w:name="_Toc34778272"/>
      <w:bookmarkStart w:id="85" w:name="_Toc34778326"/>
      <w:bookmarkStart w:id="86" w:name="_Toc34778379"/>
      <w:bookmarkStart w:id="87" w:name="_Toc34778459"/>
      <w:bookmarkStart w:id="88" w:name="_Toc34778514"/>
      <w:bookmarkStart w:id="89" w:name="_Toc34778570"/>
      <w:bookmarkStart w:id="90" w:name="_Toc34780048"/>
      <w:bookmarkStart w:id="91" w:name="_Toc34780312"/>
      <w:bookmarkStart w:id="92" w:name="_Toc34780442"/>
      <w:bookmarkStart w:id="93" w:name="_Toc244547132"/>
      <w:bookmarkStart w:id="94" w:name="_Toc38099242"/>
      <w:bookmarkStart w:id="95" w:name="_Toc44674837"/>
      <w:bookmarkStart w:id="96" w:name="_Toc75948774"/>
      <w:bookmarkEnd w:id="82"/>
      <w:bookmarkEnd w:id="83"/>
      <w:bookmarkEnd w:id="84"/>
      <w:bookmarkEnd w:id="85"/>
      <w:bookmarkEnd w:id="86"/>
      <w:bookmarkEnd w:id="87"/>
      <w:bookmarkEnd w:id="88"/>
      <w:bookmarkEnd w:id="89"/>
      <w:bookmarkEnd w:id="90"/>
      <w:bookmarkEnd w:id="91"/>
      <w:bookmarkEnd w:id="92"/>
      <w:bookmarkEnd w:id="93"/>
      <w:r w:rsidRPr="00633320">
        <w:t>Design</w:t>
      </w:r>
      <w:r w:rsidR="000F5D4C" w:rsidRPr="00633320">
        <w:t xml:space="preserve"> and Procedures</w:t>
      </w:r>
      <w:bookmarkEnd w:id="94"/>
      <w:bookmarkEnd w:id="95"/>
      <w:bookmarkEnd w:id="96"/>
    </w:p>
    <w:p w14:paraId="3DF6C5E2" w14:textId="77777777" w:rsidR="00392BCB" w:rsidRPr="00633320" w:rsidRDefault="00392BCB" w:rsidP="00F123A0"/>
    <w:p w14:paraId="3F124A71" w14:textId="77777777" w:rsidR="00610FE8" w:rsidRPr="00633320" w:rsidRDefault="00347F62" w:rsidP="001B27CF">
      <w:pPr>
        <w:pStyle w:val="Heading2"/>
        <w:rPr>
          <w:lang w:val="en-GB"/>
        </w:rPr>
      </w:pPr>
      <w:bookmarkStart w:id="97" w:name="_Toc514947203"/>
      <w:bookmarkStart w:id="98" w:name="_Toc515001175"/>
      <w:bookmarkStart w:id="99" w:name="_Toc34303382"/>
      <w:bookmarkStart w:id="100" w:name="_Toc38099243"/>
      <w:bookmarkStart w:id="101" w:name="_Toc44674838"/>
      <w:bookmarkStart w:id="102" w:name="_Toc75948775"/>
      <w:bookmarkEnd w:id="97"/>
      <w:bookmarkEnd w:id="98"/>
      <w:bookmarkEnd w:id="99"/>
      <w:r w:rsidRPr="00633320">
        <w:rPr>
          <w:lang w:val="en-GB"/>
        </w:rPr>
        <w:t>Eligibility</w:t>
      </w:r>
      <w:bookmarkEnd w:id="100"/>
      <w:bookmarkEnd w:id="101"/>
      <w:bookmarkEnd w:id="102"/>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772A64BA" w:rsidR="001B27CF" w:rsidRPr="00633320" w:rsidRDefault="001B27CF" w:rsidP="00F123A0">
      <w:pPr>
        <w:pStyle w:val="ListParagraph"/>
        <w:numPr>
          <w:ilvl w:val="0"/>
          <w:numId w:val="4"/>
        </w:numPr>
        <w:rPr>
          <w:b/>
        </w:rPr>
      </w:pPr>
      <w:r w:rsidRPr="00633320">
        <w:rPr>
          <w:b/>
        </w:rPr>
        <w:t>SARS-CoV-2 infection</w:t>
      </w:r>
      <w:r w:rsidR="00874943" w:rsidRPr="00633320">
        <w:rPr>
          <w:b/>
        </w:rPr>
        <w:t xml:space="preserve"> associated disease</w:t>
      </w:r>
      <w:r w:rsidRPr="00633320">
        <w:rPr>
          <w:b/>
        </w:rPr>
        <w:t xml:space="preserve"> (clinically suspected or laboratory confirmed)</w:t>
      </w:r>
    </w:p>
    <w:p w14:paraId="704F5357" w14:textId="77777777" w:rsidR="001B27CF" w:rsidRPr="00633320" w:rsidRDefault="001B27CF" w:rsidP="001B27CF">
      <w:pPr>
        <w:pStyle w:val="ListParagraph"/>
        <w:ind w:left="757"/>
      </w:pPr>
    </w:p>
    <w:p w14:paraId="4CDFC0CE" w14:textId="6253E431" w:rsidR="001B27CF" w:rsidRPr="00633320" w:rsidRDefault="001B27CF" w:rsidP="001B27CF">
      <w:pPr>
        <w:ind w:left="720"/>
      </w:pPr>
      <w:r w:rsidRPr="00633320">
        <w:t xml:space="preserve">In general, SARS-CoV-2 </w:t>
      </w:r>
      <w:r w:rsidR="0084563F" w:rsidRPr="00633320">
        <w:t xml:space="preserve">disease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6EDAFB5E" w:rsidR="001B27CF" w:rsidRPr="00633320" w:rsidRDefault="001B27CF" w:rsidP="00942698">
      <w:pPr>
        <w:pStyle w:val="ListParagraph"/>
        <w:numPr>
          <w:ilvl w:val="0"/>
          <w:numId w:val="31"/>
        </w:numPr>
      </w:pPr>
      <w:r w:rsidRPr="00633320">
        <w:t>alternative causes have been considered unlikely or excluded (e.g. heart failure, influenza).</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7311BE96" w14:textId="69A9861C" w:rsidR="001B27CF" w:rsidRPr="00633320" w:rsidRDefault="001B27CF" w:rsidP="001B27CF">
      <w:pPr>
        <w:ind w:left="720"/>
      </w:pPr>
      <w:r w:rsidRPr="00633320">
        <w:t>A small number of children (age</w:t>
      </w:r>
      <w:r w:rsidR="002D6D91" w:rsidRPr="00633320">
        <w:t>d</w:t>
      </w:r>
      <w:r w:rsidRPr="00633320">
        <w:t xml:space="preserve"> &lt;18 years) present with atypical features, including a hyperinflammatory state and evidence of single or multi-organ dysfunction (called Paediatric Multisystem Inflammatory Syndrome temporally associated with COVID-19 </w:t>
      </w:r>
      <w:r w:rsidR="002D6D91" w:rsidRPr="00633320">
        <w:t>[</w:t>
      </w:r>
      <w:r w:rsidRPr="00633320">
        <w:t>PIMS-TS</w:t>
      </w:r>
      <w:r w:rsidR="002D6D91" w:rsidRPr="00633320">
        <w:t>]</w:t>
      </w:r>
      <w:r w:rsidRPr="00633320">
        <w:t>). Some do not have significant lung involvement</w:t>
      </w:r>
      <w:r w:rsidR="002D6D91" w:rsidRPr="00633320">
        <w:t>.</w:t>
      </w:r>
      <w:r w:rsidRPr="00633320">
        <w:rPr>
          <w:rStyle w:val="FootnoteReference"/>
        </w:rPr>
        <w:footnoteReference w:id="5"/>
      </w:r>
      <w:r w:rsidR="002D6D91" w:rsidRPr="00633320">
        <w:t xml:space="preserve"> </w:t>
      </w:r>
    </w:p>
    <w:p w14:paraId="0AC98711" w14:textId="77777777" w:rsidR="001B27CF" w:rsidRPr="00633320" w:rsidRDefault="001B27CF" w:rsidP="00937536"/>
    <w:p w14:paraId="1BA5B240" w14:textId="77777777" w:rsidR="007D0C06" w:rsidRPr="00633320" w:rsidRDefault="007D0C06" w:rsidP="00F123A0">
      <w:pPr>
        <w:pStyle w:val="ListParagraph"/>
        <w:numPr>
          <w:ilvl w:val="0"/>
          <w:numId w:val="4"/>
        </w:numPr>
        <w:rPr>
          <w:b/>
        </w:rPr>
      </w:pPr>
      <w:r w:rsidRPr="00633320">
        <w:rPr>
          <w:b/>
        </w:rPr>
        <w:lastRenderedPageBreak/>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08CB36CF" w:rsidR="007D0C06" w:rsidRPr="00633320" w:rsidRDefault="005C4764" w:rsidP="00F123A0">
      <w:r w:rsidRPr="00633320">
        <w:t>In addition, if the attending clinician believes that there is a specific contra-indication to one of the active drug treatment arms</w:t>
      </w:r>
      <w:r w:rsidR="00674F0D" w:rsidRPr="00633320">
        <w:t xml:space="preserve"> (see Appendix 2; section </w:t>
      </w:r>
      <w:r w:rsidR="00674F0D" w:rsidRPr="00633320">
        <w:fldChar w:fldCharType="begin"/>
      </w:r>
      <w:r w:rsidR="00674F0D" w:rsidRPr="00633320">
        <w:instrText xml:space="preserve"> REF _Ref34817979 \r \h </w:instrText>
      </w:r>
      <w:r w:rsidR="00674F0D" w:rsidRPr="00633320">
        <w:fldChar w:fldCharType="separate"/>
      </w:r>
      <w:r w:rsidR="001B483C">
        <w:t>8.2</w:t>
      </w:r>
      <w:r w:rsidR="00674F0D" w:rsidRPr="00633320">
        <w:fldChar w:fldCharType="end"/>
      </w:r>
      <w:r w:rsidR="00CB2B60" w:rsidRPr="00633320">
        <w:t xml:space="preserve"> and Appendix 3; section </w:t>
      </w:r>
      <w:r w:rsidR="0068060E" w:rsidRPr="00633320">
        <w:fldChar w:fldCharType="begin"/>
      </w:r>
      <w:r w:rsidR="0068060E" w:rsidRPr="00633320">
        <w:instrText xml:space="preserve"> REF _Ref50472190 \r \h </w:instrText>
      </w:r>
      <w:r w:rsidR="0068060E" w:rsidRPr="00633320">
        <w:fldChar w:fldCharType="separate"/>
      </w:r>
      <w:r w:rsidR="001B483C">
        <w:t>8.3</w:t>
      </w:r>
      <w:r w:rsidR="0068060E" w:rsidRPr="00633320">
        <w:fldChar w:fldCharType="end"/>
      </w:r>
      <w:r w:rsidR="00CB2B60" w:rsidRPr="00633320">
        <w:t xml:space="preserve"> for children</w:t>
      </w:r>
      <w:r w:rsidR="00674F0D" w:rsidRPr="00633320">
        <w:t>)</w:t>
      </w:r>
      <w:r w:rsidR="00BC211B" w:rsidRPr="00633320">
        <w:t xml:space="preserve"> or that the patient should definitely be receiving one of the active drug treatment arms </w:t>
      </w:r>
      <w:r w:rsidRPr="00633320">
        <w:t xml:space="preserve">then </w:t>
      </w:r>
      <w:r w:rsidR="009E791D" w:rsidRPr="00633320">
        <w:t>that arm will not be available for randomisation for that</w:t>
      </w:r>
      <w:r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633320" w:rsidRDefault="00026B1E" w:rsidP="00F123A0"/>
    <w:p w14:paraId="19E4B8F4" w14:textId="2E2EAEC2"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Section </w:t>
      </w:r>
      <w:r w:rsidRPr="00633320" w:rsidDel="002D6D91">
        <w:fldChar w:fldCharType="begin"/>
      </w:r>
      <w:r w:rsidRPr="00633320" w:rsidDel="002D6D91">
        <w:instrText xml:space="preserve"> REF _Ref53515449 \r \h </w:instrText>
      </w:r>
      <w:r w:rsidRPr="00633320" w:rsidDel="002D6D91">
        <w:fldChar w:fldCharType="separate"/>
      </w:r>
      <w:r w:rsidR="001B483C">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1B27CF">
      <w:pPr>
        <w:pStyle w:val="Heading2"/>
        <w:rPr>
          <w:lang w:val="en-GB"/>
        </w:rPr>
      </w:pPr>
      <w:bookmarkStart w:id="103" w:name="_Toc37107289"/>
      <w:bookmarkStart w:id="104" w:name="_Toc38099244"/>
      <w:bookmarkStart w:id="105" w:name="_Toc44674839"/>
      <w:bookmarkStart w:id="106" w:name="_Toc75948776"/>
      <w:r w:rsidRPr="00633320">
        <w:rPr>
          <w:lang w:val="en-GB"/>
        </w:rPr>
        <w:t>Consent</w:t>
      </w:r>
      <w:bookmarkEnd w:id="103"/>
      <w:bookmarkEnd w:id="104"/>
      <w:bookmarkEnd w:id="105"/>
      <w:bookmarkEnd w:id="106"/>
    </w:p>
    <w:p w14:paraId="3C7AECF5" w14:textId="0F1992FC" w:rsidR="00C752CE" w:rsidRPr="00633320"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Pr="00633320">
        <w:t>However, if the patient lacks capacity to give consent due to the severity of their medical condition (e.g. acute respiratory failure or need for immediate ventilation)</w:t>
      </w:r>
      <w:r w:rsidR="00C752CE" w:rsidRPr="00633320">
        <w:t xml:space="preserve"> or prior disease</w:t>
      </w:r>
      <w:r w:rsidRPr="00633320">
        <w:t>, then consent may be obtained from a relative acting as the patient’s legally designated representative</w:t>
      </w:r>
      <w:r w:rsidR="00C752CE" w:rsidRPr="00633320">
        <w:t xml:space="preserve"> or </w:t>
      </w:r>
      <w:r w:rsidR="00851672" w:rsidRPr="00633320">
        <w:t>– if a suitable relative is not available</w:t>
      </w:r>
      <w:r w:rsidR="00433BBA" w:rsidRPr="00633320">
        <w:t xml:space="preserve"> after reasonable efforts to locate one</w:t>
      </w:r>
      <w:r w:rsidR="00851672" w:rsidRPr="00633320">
        <w:t xml:space="preserve"> – an </w:t>
      </w:r>
      <w:r w:rsidR="00C752CE" w:rsidRPr="00633320">
        <w:t>independent doctor</w:t>
      </w:r>
      <w:r w:rsidRPr="00633320">
        <w:t>. Further consent will then be sought with the patient if they recover sufficiently.</w:t>
      </w:r>
      <w:r w:rsidR="001C58E5" w:rsidRPr="00633320">
        <w:t xml:space="preserve"> For children aged &lt;16 years old consent will be sought from their parents or legal guardian. </w:t>
      </w:r>
      <w:r w:rsidR="003B0C3D" w:rsidRPr="00633320">
        <w:t>Where possible, c</w:t>
      </w:r>
      <w:r w:rsidR="001C58E5" w:rsidRPr="00633320">
        <w:t>hildren aged between 10-15 years old will also be asked for assent. Children aged ≥16 years old will asked for consent as for adults.</w:t>
      </w:r>
      <w:r w:rsidR="00B3259C" w:rsidRPr="00633320">
        <w:t xml:space="preserve"> Witnessed consent </w:t>
      </w:r>
      <w:r w:rsidR="00455D3F" w:rsidRPr="00633320">
        <w:t>may be obtained over the telephone</w:t>
      </w:r>
      <w:r w:rsidR="00655627" w:rsidRPr="00633320">
        <w:t xml:space="preserve"> or web video link</w:t>
      </w:r>
      <w:r w:rsidR="00455D3F" w:rsidRPr="00633320">
        <w:t xml:space="preserve"> if </w:t>
      </w:r>
      <w:r w:rsidR="00655627" w:rsidRPr="00633320">
        <w:t xml:space="preserve">hospital </w:t>
      </w:r>
      <w:r w:rsidR="00455D3F" w:rsidRPr="00633320">
        <w:t xml:space="preserve">visiting rules </w:t>
      </w:r>
      <w:r w:rsidR="00655627" w:rsidRPr="00633320">
        <w:t xml:space="preserve">or parental infection </w:t>
      </w:r>
      <w:r w:rsidR="00455D3F" w:rsidRPr="00633320">
        <w:t>mean a parent/guardian cannot be physically present</w:t>
      </w:r>
      <w:r w:rsidR="00655627" w:rsidRPr="00633320">
        <w:t>.</w:t>
      </w:r>
    </w:p>
    <w:p w14:paraId="52E14B45" w14:textId="77777777" w:rsidR="000543BB" w:rsidRPr="00633320" w:rsidRDefault="000543BB" w:rsidP="00F123A0"/>
    <w:p w14:paraId="5122AD18" w14:textId="2D3363B8" w:rsidR="00381E8D" w:rsidRPr="00633320" w:rsidRDefault="000543BB" w:rsidP="00F123A0">
      <w:r w:rsidRPr="00633320">
        <w:t>Due to the poor outcomes in COVID-19 patients who require ventilation (&gt;90% mortality in one cohort</w:t>
      </w:r>
      <w:hyperlink w:anchor="_ENREF_9" w:tooltip="Zhou, 2020 #3000" w:history="1">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 </w:instrText>
        </w:r>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9</w:t>
        </w:r>
        <w:r w:rsidR="00241978" w:rsidRPr="00633320">
          <w:fldChar w:fldCharType="end"/>
        </w:r>
      </w:hyperlink>
      <w:r w:rsidRPr="00633320">
        <w:t>), patients who lack capacity to consent due to severe disease (e.g. needs ventilation), and for whom a relative to act as the legally designated representative is not available,</w:t>
      </w:r>
      <w:r w:rsidR="00B360DF" w:rsidRPr="00633320">
        <w:t xml:space="preserve"> </w:t>
      </w:r>
      <w:r w:rsidR="00B92F95" w:rsidRPr="00633320">
        <w:t xml:space="preserve">randomisation </w:t>
      </w:r>
      <w:r w:rsidRPr="00633320">
        <w:t>and consequent treatment will proceed with consent provided by a treating clinician (independent of the clinician seeking to enrol the patient) who will act as the legally designated representative</w:t>
      </w:r>
      <w:r w:rsidR="00026B1E" w:rsidRPr="00633320">
        <w:t xml:space="preserve"> (if allowed by local regulations)</w:t>
      </w:r>
      <w:r w:rsidRPr="00633320">
        <w:t>. Consent will then be obtained from the patient’s personal legally designated representative (or directly from the patient if they recover promptly) at the earliest opportunity.</w:t>
      </w:r>
    </w:p>
    <w:p w14:paraId="2743A887" w14:textId="6A5D4570" w:rsidR="00153501" w:rsidRPr="00633320" w:rsidRDefault="00153501" w:rsidP="00F123A0"/>
    <w:p w14:paraId="173DC390" w14:textId="2015A31B" w:rsidR="00153501" w:rsidRPr="00633320" w:rsidRDefault="00153501" w:rsidP="00F123A0">
      <w:r w:rsidRPr="00633320">
        <w:t>In the UK, participants’ GPs will be informed of their participation using routine clinical communications (e.g. discharge summaries). 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1B27CF">
      <w:pPr>
        <w:pStyle w:val="Heading2"/>
        <w:rPr>
          <w:lang w:val="en-GB"/>
        </w:rPr>
      </w:pPr>
      <w:bookmarkStart w:id="107" w:name="_Toc34778072"/>
      <w:bookmarkStart w:id="108" w:name="_Toc34778127"/>
      <w:bookmarkStart w:id="109" w:name="_Toc34778276"/>
      <w:bookmarkStart w:id="110" w:name="_Toc34778330"/>
      <w:bookmarkStart w:id="111" w:name="_Toc34778383"/>
      <w:bookmarkStart w:id="112" w:name="_Toc34778463"/>
      <w:bookmarkStart w:id="113" w:name="_Toc34778518"/>
      <w:bookmarkStart w:id="114" w:name="_Toc34778574"/>
      <w:bookmarkStart w:id="115" w:name="_Toc34780052"/>
      <w:bookmarkStart w:id="116" w:name="_Toc34780316"/>
      <w:bookmarkStart w:id="117" w:name="_Toc34780446"/>
      <w:bookmarkStart w:id="118" w:name="_Toc37107290"/>
      <w:bookmarkStart w:id="119" w:name="_Toc38099245"/>
      <w:bookmarkStart w:id="120" w:name="_Toc44674840"/>
      <w:bookmarkStart w:id="121" w:name="_Toc75948777"/>
      <w:bookmarkEnd w:id="107"/>
      <w:bookmarkEnd w:id="108"/>
      <w:bookmarkEnd w:id="109"/>
      <w:bookmarkEnd w:id="110"/>
      <w:bookmarkEnd w:id="111"/>
      <w:bookmarkEnd w:id="112"/>
      <w:bookmarkEnd w:id="113"/>
      <w:bookmarkEnd w:id="114"/>
      <w:bookmarkEnd w:id="115"/>
      <w:bookmarkEnd w:id="116"/>
      <w:bookmarkEnd w:id="117"/>
      <w:r w:rsidRPr="00633320">
        <w:rPr>
          <w:lang w:val="en-GB"/>
        </w:rPr>
        <w:t>B</w:t>
      </w:r>
      <w:r w:rsidR="00EB3117" w:rsidRPr="00633320">
        <w:rPr>
          <w:lang w:val="en-GB"/>
        </w:rPr>
        <w:t>aseline information</w:t>
      </w:r>
      <w:bookmarkEnd w:id="118"/>
      <w:bookmarkEnd w:id="119"/>
      <w:bookmarkEnd w:id="120"/>
      <w:bookmarkEnd w:id="121"/>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77777777" w:rsidR="003A76BF" w:rsidRPr="00633320" w:rsidRDefault="003A76BF" w:rsidP="00E105FD">
      <w:pPr>
        <w:pStyle w:val="ListParagraph"/>
        <w:numPr>
          <w:ilvl w:val="0"/>
          <w:numId w:val="15"/>
        </w:numPr>
      </w:pPr>
      <w:r w:rsidRPr="00633320">
        <w:lastRenderedPageBreak/>
        <w:t>COVID-19 symptom onset date</w:t>
      </w:r>
    </w:p>
    <w:p w14:paraId="0201542A" w14:textId="77777777" w:rsidR="00EB3117" w:rsidRPr="00633320" w:rsidRDefault="00EB3117" w:rsidP="00E105FD">
      <w:pPr>
        <w:pStyle w:val="ListParagraph"/>
        <w:numPr>
          <w:ilvl w:val="0"/>
          <w:numId w:val="15"/>
        </w:numPr>
      </w:pPr>
      <w:r w:rsidRPr="00633320">
        <w:t xml:space="preserve">COVID-19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1A35F17B"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r w:rsidR="0037464A" w:rsidRPr="00633320">
        <w:t>,</w:t>
      </w:r>
      <w:r w:rsidR="00524804" w:rsidRPr="00633320">
        <w:t xml:space="preserve"> and S</w:t>
      </w:r>
      <w:r w:rsidR="00612ECE" w:rsidRPr="00633320">
        <w:t>/F</w:t>
      </w:r>
      <w:r w:rsidR="00612ECE" w:rsidRPr="00633320">
        <w:rPr>
          <w:vertAlign w:val="subscript"/>
        </w:rPr>
        <w:t>94</w:t>
      </w:r>
      <w:r w:rsidR="00524804" w:rsidRPr="00633320">
        <w:t xml:space="preserve"> ratio (if participating in early phase assessment; see Section </w:t>
      </w:r>
      <w:r w:rsidR="00C35106" w:rsidRPr="00633320">
        <w:t>2.7.1</w:t>
      </w:r>
      <w:r w:rsidR="00524804" w:rsidRPr="00633320">
        <w:t>)</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77777777" w:rsidR="00DC2416" w:rsidRPr="00633320" w:rsidRDefault="00DC2416" w:rsidP="00E105FD">
      <w:pPr>
        <w:pStyle w:val="ListParagraph"/>
        <w:numPr>
          <w:ilvl w:val="0"/>
          <w:numId w:val="15"/>
        </w:numPr>
      </w:pPr>
      <w:r w:rsidRPr="00633320">
        <w:t>SARS-CoV-2 PCR test result (if available)</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6"/>
      </w:r>
      <w:r w:rsidR="00B30FD7" w:rsidRPr="00633320">
        <w:t>)</w:t>
      </w:r>
    </w:p>
    <w:p w14:paraId="5906CBDB" w14:textId="1E33192C" w:rsidR="00DB7AF6" w:rsidRPr="00633320" w:rsidRDefault="00DB7AF6" w:rsidP="00E105FD">
      <w:pPr>
        <w:pStyle w:val="ListParagraph"/>
        <w:numPr>
          <w:ilvl w:val="0"/>
          <w:numId w:val="15"/>
        </w:numPr>
      </w:pPr>
      <w:r w:rsidRPr="00633320">
        <w:t>Use of relevant medications (corticosteroids, remdesivir, antiplatelet and anticoagulant therapy)</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A301638" w14:textId="77777777" w:rsidR="004F244C" w:rsidRPr="00633320" w:rsidRDefault="004F244C" w:rsidP="00F123A0"/>
    <w:p w14:paraId="31D1507D" w14:textId="77777777" w:rsidR="007341EA" w:rsidRPr="00633320" w:rsidRDefault="00D20B52" w:rsidP="001B27CF">
      <w:pPr>
        <w:pStyle w:val="Heading2"/>
        <w:rPr>
          <w:lang w:val="en-GB"/>
        </w:rPr>
      </w:pPr>
      <w:bookmarkStart w:id="122" w:name="_Toc34778074"/>
      <w:bookmarkStart w:id="123" w:name="_Toc34778129"/>
      <w:bookmarkStart w:id="124" w:name="_Toc34778278"/>
      <w:bookmarkStart w:id="125" w:name="_Toc34778332"/>
      <w:bookmarkStart w:id="126" w:name="_Toc34778385"/>
      <w:bookmarkStart w:id="127" w:name="_Toc34778465"/>
      <w:bookmarkStart w:id="128" w:name="_Toc34778520"/>
      <w:bookmarkStart w:id="129" w:name="_Toc34778576"/>
      <w:bookmarkStart w:id="130" w:name="_Toc34780054"/>
      <w:bookmarkStart w:id="131" w:name="_Toc34780318"/>
      <w:bookmarkStart w:id="132" w:name="_Toc34780448"/>
      <w:bookmarkStart w:id="133" w:name="_Toc34778076"/>
      <w:bookmarkStart w:id="134" w:name="_Toc34778131"/>
      <w:bookmarkStart w:id="135" w:name="_Toc34778280"/>
      <w:bookmarkStart w:id="136" w:name="_Toc34778334"/>
      <w:bookmarkStart w:id="137" w:name="_Toc34778387"/>
      <w:bookmarkStart w:id="138" w:name="_Toc34778467"/>
      <w:bookmarkStart w:id="139" w:name="_Toc34778522"/>
      <w:bookmarkStart w:id="140" w:name="_Toc34778578"/>
      <w:bookmarkStart w:id="141" w:name="_Toc34780056"/>
      <w:bookmarkStart w:id="142" w:name="_Toc34780320"/>
      <w:bookmarkStart w:id="143" w:name="_Toc34780450"/>
      <w:bookmarkStart w:id="144" w:name="_Toc37770909"/>
      <w:bookmarkStart w:id="145" w:name="_Toc37771565"/>
      <w:bookmarkStart w:id="146" w:name="_Toc38099246"/>
      <w:bookmarkStart w:id="147" w:name="_Toc44674841"/>
      <w:bookmarkStart w:id="148" w:name="_Ref54422467"/>
      <w:bookmarkStart w:id="149" w:name="_Toc75948778"/>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633320">
        <w:rPr>
          <w:lang w:val="en-GB"/>
        </w:rPr>
        <w:t>Main r</w:t>
      </w:r>
      <w:r w:rsidR="007341EA" w:rsidRPr="00633320">
        <w:rPr>
          <w:lang w:val="en-GB"/>
        </w:rPr>
        <w:t>andomi</w:t>
      </w:r>
      <w:r w:rsidR="00B92F95" w:rsidRPr="00633320">
        <w:rPr>
          <w:lang w:val="en-GB"/>
        </w:rPr>
        <w:t>s</w:t>
      </w:r>
      <w:r w:rsidR="007341EA" w:rsidRPr="00633320">
        <w:rPr>
          <w:lang w:val="en-GB"/>
        </w:rPr>
        <w:t>ation</w:t>
      </w:r>
      <w:bookmarkEnd w:id="146"/>
      <w:bookmarkEnd w:id="147"/>
      <w:bookmarkEnd w:id="148"/>
      <w:bookmarkEnd w:id="149"/>
    </w:p>
    <w:p w14:paraId="4609A5B3" w14:textId="29CE86C1" w:rsidR="00040913" w:rsidRPr="00633320" w:rsidRDefault="00040913" w:rsidP="00F123A0">
      <w:r w:rsidRPr="00633320">
        <w:t xml:space="preserve">In </w:t>
      </w:r>
      <w:r w:rsidR="00720B07" w:rsidRPr="00633320">
        <w:t>addition to receiving usual care, e</w:t>
      </w:r>
      <w:r w:rsidR="007D0C06" w:rsidRPr="00633320">
        <w:t xml:space="preserve">ligible patients will be </w:t>
      </w:r>
      <w:r w:rsidR="00984697" w:rsidRPr="00633320">
        <w:t xml:space="preserve">allocated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From version 6.0 of the protocol, a factorial design will be used</w:t>
      </w:r>
      <w:r w:rsidRPr="00633320">
        <w:t xml:space="preserve"> such that eligible patients </w:t>
      </w:r>
      <w:r w:rsidR="00B4591A" w:rsidRPr="00633320">
        <w:t xml:space="preserve">may be </w:t>
      </w:r>
      <w:r w:rsidRPr="00633320">
        <w:t xml:space="preserve">randomised to one </w:t>
      </w:r>
      <w:r w:rsidR="00192FBB">
        <w:t xml:space="preserve">or more </w:t>
      </w:r>
      <w:r w:rsidRPr="00633320">
        <w:t>of the treatment arms in Randomisation</w:t>
      </w:r>
      <w:r w:rsidR="00192FBB">
        <w:t>s</w:t>
      </w:r>
      <w:r w:rsidRPr="00633320">
        <w:t xml:space="preserve"> A</w:t>
      </w:r>
      <w:r w:rsidR="00192FBB">
        <w:t>, D, E and F (depending on location).</w:t>
      </w:r>
      <w:r w:rsidRPr="00633320">
        <w:t xml:space="preserve"> </w:t>
      </w:r>
      <w:r w:rsidR="00533CB8" w:rsidRPr="00633320">
        <w:t xml:space="preserve">From version </w:t>
      </w:r>
      <w:r w:rsidR="007938C9" w:rsidRPr="00633320">
        <w:t>12.1</w:t>
      </w:r>
      <w:r w:rsidR="00533CB8" w:rsidRPr="00633320">
        <w:t xml:space="preserve"> of the protocol, children may be recruited into the trial even if there are no </w:t>
      </w:r>
      <w:r w:rsidR="00CE53DA" w:rsidRPr="00633320">
        <w:t xml:space="preserve">main randomisation </w:t>
      </w:r>
      <w:r w:rsidR="00533CB8" w:rsidRPr="00633320">
        <w:t>treatments which are both available and suitable</w:t>
      </w:r>
      <w:r w:rsidR="007A22D2" w:rsidRPr="00633320">
        <w:t xml:space="preserve"> provided they meet the criteria for inclusion in the second randomisation, per section 2.5</w:t>
      </w:r>
      <w:r w:rsidR="00533CB8" w:rsidRPr="00633320">
        <w:t>. They will not be allocated to a main randomisation group, but will be potentially eligible for the second randomisation between tocilizumab</w:t>
      </w:r>
      <w:r w:rsidR="00E6644A" w:rsidRPr="00633320">
        <w:t>, anakinra</w:t>
      </w:r>
      <w:r w:rsidR="00533CB8" w:rsidRPr="00633320">
        <w:t xml:space="preserve"> and control.</w:t>
      </w:r>
      <w:r w:rsidR="0084563F" w:rsidRPr="00633320">
        <w:rPr>
          <w:rFonts w:ascii="Times New Roman" w:eastAsia="Times New Roman" w:hAnsi="Times New Roman" w:cs="Times New Roman"/>
          <w:bCs w:val="0"/>
          <w:color w:val="auto"/>
        </w:rPr>
        <w:t xml:space="preserve"> </w:t>
      </w:r>
    </w:p>
    <w:p w14:paraId="7B269925" w14:textId="77777777" w:rsidR="00720B07" w:rsidRPr="00633320" w:rsidRDefault="00720B07" w:rsidP="00F123A0"/>
    <w:p w14:paraId="12CE0779" w14:textId="77777777" w:rsidR="00EA2E80" w:rsidRPr="00633320" w:rsidRDefault="002A3F37" w:rsidP="00EA2E80">
      <w:pPr>
        <w:pStyle w:val="Heading3"/>
        <w:rPr>
          <w:lang w:val="en-GB"/>
        </w:rPr>
      </w:pPr>
      <w:bookmarkStart w:id="150" w:name="_Toc44674842"/>
      <w:r w:rsidRPr="00633320">
        <w:rPr>
          <w:lang w:val="en-GB"/>
        </w:rPr>
        <w:t>Main r</w:t>
      </w:r>
      <w:r w:rsidR="00EA2E80" w:rsidRPr="00633320">
        <w:rPr>
          <w:lang w:val="en-GB"/>
        </w:rPr>
        <w:t xml:space="preserve">andomisation </w:t>
      </w:r>
      <w:r w:rsidRPr="00633320">
        <w:rPr>
          <w:lang w:val="en-GB"/>
        </w:rPr>
        <w:t xml:space="preserve">part </w:t>
      </w:r>
      <w:r w:rsidR="00EA2E80" w:rsidRPr="00633320">
        <w:rPr>
          <w:lang w:val="en-GB"/>
        </w:rPr>
        <w:t>A:</w:t>
      </w:r>
      <w:bookmarkEnd w:id="150"/>
    </w:p>
    <w:p w14:paraId="05015725" w14:textId="77777777" w:rsidR="00720B07" w:rsidRPr="00633320" w:rsidRDefault="00EA2E80" w:rsidP="00EA2E80">
      <w:pPr>
        <w:rPr>
          <w:b/>
        </w:rPr>
      </w:pPr>
      <w:r w:rsidRPr="00633320">
        <w:t xml:space="preserve">Eligible patients </w:t>
      </w:r>
      <w:r w:rsidR="00FA0B97" w:rsidRPr="00633320">
        <w:t>may</w:t>
      </w:r>
      <w:r w:rsidRPr="00633320">
        <w:t xml:space="preserve"> be randomised to one of the arms listed below. </w:t>
      </w:r>
      <w:r w:rsidR="00D9799F" w:rsidRPr="00633320">
        <w:t>The doses in this section are for adults. Please see Appendix 3 for paediatric dosing.</w:t>
      </w:r>
      <w:r w:rsidRPr="00633320">
        <w:t xml:space="preserve"> </w:t>
      </w:r>
      <w:r w:rsidR="005A133A" w:rsidRPr="00633320">
        <w:t>Study treatments do not need to be continued after discharge from hospital.</w:t>
      </w:r>
    </w:p>
    <w:p w14:paraId="1F78E409" w14:textId="77777777" w:rsidR="005A133A" w:rsidRPr="00633320" w:rsidRDefault="005A133A" w:rsidP="00F123A0"/>
    <w:p w14:paraId="6583EA38" w14:textId="3B7DD9BB" w:rsidR="00DB7AF6" w:rsidRPr="00633320" w:rsidRDefault="007D0C06" w:rsidP="00E105FD">
      <w:pPr>
        <w:pStyle w:val="ListParagraph"/>
        <w:numPr>
          <w:ilvl w:val="0"/>
          <w:numId w:val="17"/>
        </w:numPr>
        <w:rPr>
          <w:b/>
        </w:rPr>
      </w:pPr>
      <w:r w:rsidRPr="00633320">
        <w:rPr>
          <w:b/>
        </w:rPr>
        <w:t>No additional treatment</w:t>
      </w:r>
    </w:p>
    <w:p w14:paraId="4F49A27D" w14:textId="3DCC13EF" w:rsidR="00F10F34" w:rsidRPr="00633320" w:rsidRDefault="00F10F34" w:rsidP="00533CB8">
      <w:pPr>
        <w:pStyle w:val="NormalWeb"/>
        <w:spacing w:before="0" w:beforeAutospacing="0" w:after="0" w:afterAutospacing="0"/>
      </w:pPr>
    </w:p>
    <w:p w14:paraId="654B9428" w14:textId="46C52CBF" w:rsidR="00DB7AF6" w:rsidRPr="00633320" w:rsidRDefault="00524804" w:rsidP="00524804">
      <w:pPr>
        <w:pStyle w:val="ListParagraph"/>
        <w:numPr>
          <w:ilvl w:val="0"/>
          <w:numId w:val="17"/>
        </w:numPr>
      </w:pPr>
      <w:r w:rsidRPr="00633320">
        <w:rPr>
          <w:b/>
        </w:rPr>
        <w:t xml:space="preserve">Dimethyl fumarate: 120 mg every 12 hours for 4 doses followed by 240 mg every 12 hours </w:t>
      </w:r>
      <w:r w:rsidRPr="00633320">
        <w:t xml:space="preserve">by mouth for </w:t>
      </w:r>
      <w:r w:rsidR="00CE4C66" w:rsidRPr="00633320">
        <w:t>8</w:t>
      </w:r>
      <w:r w:rsidRPr="00633320">
        <w:t xml:space="preserve"> days</w:t>
      </w:r>
      <w:r w:rsidR="00CE4C66" w:rsidRPr="00633320">
        <w:t xml:space="preserve"> </w:t>
      </w:r>
      <w:r w:rsidR="004D0DCE" w:rsidRPr="00633320">
        <w:t>(</w:t>
      </w:r>
      <w:r w:rsidR="00CE4C66" w:rsidRPr="00633320">
        <w:t>10 days</w:t>
      </w:r>
      <w:r w:rsidRPr="00633320">
        <w:t xml:space="preserve"> in total</w:t>
      </w:r>
      <w:r w:rsidR="004D0DCE" w:rsidRPr="00633320">
        <w:t>)</w:t>
      </w:r>
      <w:r w:rsidRPr="00633320">
        <w:t>.</w:t>
      </w:r>
      <w:r w:rsidRPr="00633320">
        <w:rPr>
          <w:rStyle w:val="FootnoteReference"/>
        </w:rPr>
        <w:footnoteReference w:id="7"/>
      </w:r>
      <w:r w:rsidRPr="00633320">
        <w:rPr>
          <w:vertAlign w:val="superscript"/>
        </w:rPr>
        <w:t xml:space="preserve"> </w:t>
      </w:r>
      <w:r w:rsidRPr="00633320">
        <w:t>(Adults ≥18 years old only</w:t>
      </w:r>
      <w:r w:rsidR="00533A93" w:rsidRPr="00633320">
        <w:t xml:space="preserve">, excluding </w:t>
      </w:r>
      <w:r w:rsidR="00533A93" w:rsidRPr="00633320">
        <w:lastRenderedPageBreak/>
        <w:t>those on ECMO</w:t>
      </w:r>
      <w:r w:rsidRPr="00633320">
        <w:t>.)</w:t>
      </w:r>
      <w:r w:rsidR="001D1931" w:rsidRPr="00633320">
        <w:t xml:space="preserve"> If 240 mg every 12 hours cannot be tolerated, the dose may be reduced.</w:t>
      </w:r>
    </w:p>
    <w:p w14:paraId="7F8CABF8" w14:textId="77777777" w:rsidR="00524804" w:rsidRPr="00633320" w:rsidRDefault="00524804" w:rsidP="00524804">
      <w:pPr>
        <w:pStyle w:val="ListParagraph"/>
        <w:ind w:left="360"/>
      </w:pPr>
    </w:p>
    <w:p w14:paraId="56C6189A" w14:textId="7261CBC9" w:rsidR="005A133A" w:rsidRPr="00633320" w:rsidRDefault="005A133A" w:rsidP="006831C4">
      <w:pPr>
        <w:pStyle w:val="NormalWeb"/>
        <w:spacing w:before="0" w:beforeAutospacing="0" w:after="0" w:afterAutospacing="0"/>
      </w:pPr>
      <w:r w:rsidRPr="00633320">
        <w:t xml:space="preserve">For randomisation </w:t>
      </w:r>
      <w:r w:rsidR="002A3F37" w:rsidRPr="00633320">
        <w:t xml:space="preserve">part </w:t>
      </w:r>
      <w:r w:rsidRPr="00633320">
        <w:t xml:space="preserve">A, the randomisation program will allocate patients in a ratio of </w:t>
      </w:r>
      <w:r w:rsidR="00F10F34" w:rsidRPr="00633320">
        <w:t>1</w:t>
      </w:r>
      <w:r w:rsidRPr="00633320">
        <w:t>:1 between the no additional treatment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 to randomisation; random allocation will then be between the remaining arms.</w:t>
      </w:r>
      <w:r w:rsidR="0009515F" w:rsidRPr="00633320">
        <w:t xml:space="preserve"> </w:t>
      </w:r>
      <w:r w:rsidR="00F01FE5" w:rsidRPr="00633320">
        <w:t>I</w:t>
      </w:r>
      <w:r w:rsidR="0009515F" w:rsidRPr="00633320">
        <w:t>f no treatments are both available and suitable, then it may be possible to only be randomised in part B</w:t>
      </w:r>
      <w:r w:rsidR="00F01FE5" w:rsidRPr="00633320">
        <w:t xml:space="preserve"> (UK only)</w:t>
      </w:r>
      <w:r w:rsidR="00DB7AF6" w:rsidRPr="00633320">
        <w:t xml:space="preserve"> and/or part </w:t>
      </w:r>
      <w:r w:rsidR="000C0005">
        <w:t>D (UK only)</w:t>
      </w:r>
      <w:r w:rsidR="000C0005" w:rsidRPr="00633320">
        <w:t xml:space="preserve"> </w:t>
      </w:r>
      <w:r w:rsidR="00C35106" w:rsidRPr="00633320">
        <w:t xml:space="preserve">and/or part </w:t>
      </w:r>
      <w:r w:rsidR="000C0005">
        <w:t>E (ex-UK only) and/or part F</w:t>
      </w:r>
      <w:r w:rsidR="0009515F" w:rsidRPr="00633320">
        <w:t>.</w:t>
      </w:r>
    </w:p>
    <w:p w14:paraId="240CEBB1" w14:textId="5EFB5D28" w:rsidR="00626D85" w:rsidRPr="00633320" w:rsidRDefault="00626D85" w:rsidP="00934173">
      <w:pPr>
        <w:pStyle w:val="Heading3"/>
        <w:rPr>
          <w:lang w:val="en-GB"/>
        </w:rPr>
      </w:pPr>
      <w:bookmarkStart w:id="151" w:name="_Toc40166725"/>
      <w:bookmarkStart w:id="152" w:name="_Toc40209059"/>
      <w:bookmarkStart w:id="153" w:name="_Toc40209117"/>
      <w:bookmarkStart w:id="154" w:name="_Toc40209175"/>
      <w:bookmarkStart w:id="155" w:name="_Toc40209233"/>
      <w:bookmarkStart w:id="156" w:name="_Toc40252655"/>
      <w:bookmarkEnd w:id="151"/>
      <w:bookmarkEnd w:id="152"/>
      <w:bookmarkEnd w:id="153"/>
      <w:bookmarkEnd w:id="154"/>
      <w:bookmarkEnd w:id="155"/>
      <w:bookmarkEnd w:id="156"/>
      <w:r w:rsidRPr="00633320">
        <w:rPr>
          <w:lang w:val="en-GB"/>
        </w:rPr>
        <w:t>Main randomisation part D</w:t>
      </w:r>
      <w:r w:rsidR="00934173">
        <w:rPr>
          <w:lang w:val="en-GB"/>
        </w:rPr>
        <w:t xml:space="preserve"> </w:t>
      </w:r>
      <w:r w:rsidR="000C0005" w:rsidRPr="00934173">
        <w:rPr>
          <w:lang w:val="en-GB"/>
        </w:rPr>
        <w:t>[adults</w:t>
      </w:r>
      <w:r w:rsidR="000C2441">
        <w:rPr>
          <w:lang w:val="en-GB"/>
        </w:rPr>
        <w:t xml:space="preserve"> (</w:t>
      </w:r>
      <w:r w:rsidR="000C2441" w:rsidRPr="00934173">
        <w:rPr>
          <w:lang w:val="en-GB"/>
        </w:rPr>
        <w:t xml:space="preserve">UK </w:t>
      </w:r>
      <w:r w:rsidR="000C2441">
        <w:rPr>
          <w:lang w:val="en-GB"/>
        </w:rPr>
        <w:t xml:space="preserve">and India </w:t>
      </w:r>
      <w:r w:rsidR="000C2441" w:rsidRPr="00934173">
        <w:rPr>
          <w:lang w:val="en-GB"/>
        </w:rPr>
        <w:t>only</w:t>
      </w:r>
      <w:r w:rsidR="000C2441">
        <w:rPr>
          <w:lang w:val="en-GB"/>
        </w:rPr>
        <w:t>)</w:t>
      </w:r>
      <w:r w:rsidR="000C0005" w:rsidRPr="00934173">
        <w:rPr>
          <w:lang w:val="en-GB"/>
        </w:rPr>
        <w:t>, and children with COVID-</w:t>
      </w:r>
      <w:r w:rsidR="000C2441">
        <w:rPr>
          <w:lang w:val="en-GB"/>
        </w:rPr>
        <w:t>19 pneumonia aged ≥2 years only</w:t>
      </w:r>
      <w:r w:rsidR="000C0005" w:rsidRPr="00934173">
        <w:rPr>
          <w:lang w:val="en-GB"/>
        </w:rPr>
        <w:t xml:space="preserve"> </w:t>
      </w:r>
      <w:r w:rsidR="000C2441">
        <w:rPr>
          <w:lang w:val="en-GB"/>
        </w:rPr>
        <w:t>(</w:t>
      </w:r>
      <w:r w:rsidR="000C0005" w:rsidRPr="00934173">
        <w:rPr>
          <w:lang w:val="en-GB"/>
        </w:rPr>
        <w:t>UK only</w:t>
      </w:r>
      <w:r w:rsidR="000C2441">
        <w:rPr>
          <w:lang w:val="en-GB"/>
        </w:rPr>
        <w:t>)</w:t>
      </w:r>
      <w:r w:rsidR="000C0005" w:rsidRPr="00934173">
        <w:rPr>
          <w:lang w:val="en-GB"/>
        </w:rPr>
        <w:t>]</w:t>
      </w:r>
      <w:r w:rsidRPr="00633320">
        <w:rPr>
          <w:lang w:val="en-GB"/>
        </w:rPr>
        <w:t>:</w:t>
      </w:r>
    </w:p>
    <w:p w14:paraId="1EBAAA50" w14:textId="77777777" w:rsidR="00626D85" w:rsidRPr="00633320" w:rsidRDefault="00626D85" w:rsidP="00626D85">
      <w:pPr>
        <w:autoSpaceDE/>
        <w:autoSpaceDN/>
        <w:adjustRightInd/>
        <w:contextualSpacing w:val="0"/>
        <w:jc w:val="left"/>
      </w:pPr>
      <w:r w:rsidRPr="00633320">
        <w:t>Eligible patients may be randomised to one of the arms listed below.</w:t>
      </w:r>
    </w:p>
    <w:p w14:paraId="7A247DB3" w14:textId="77777777" w:rsidR="00626D85" w:rsidRPr="00633320" w:rsidRDefault="00626D85" w:rsidP="00626D85">
      <w:pPr>
        <w:autoSpaceDE/>
        <w:autoSpaceDN/>
        <w:adjustRightInd/>
        <w:contextualSpacing w:val="0"/>
        <w:jc w:val="left"/>
      </w:pPr>
    </w:p>
    <w:p w14:paraId="64F73688" w14:textId="77777777" w:rsidR="00626D85" w:rsidRPr="00633320" w:rsidRDefault="00626D85" w:rsidP="00626D85">
      <w:pPr>
        <w:pStyle w:val="ListParagraph"/>
        <w:numPr>
          <w:ilvl w:val="0"/>
          <w:numId w:val="17"/>
        </w:numPr>
        <w:autoSpaceDE/>
        <w:autoSpaceDN/>
        <w:adjustRightInd/>
        <w:contextualSpacing w:val="0"/>
        <w:jc w:val="left"/>
        <w:rPr>
          <w:rFonts w:eastAsia="Calibri"/>
        </w:rPr>
      </w:pPr>
      <w:r w:rsidRPr="00633320">
        <w:rPr>
          <w:b/>
        </w:rPr>
        <w:t>No additional treatment</w:t>
      </w:r>
    </w:p>
    <w:p w14:paraId="7AF3FF01" w14:textId="77777777" w:rsidR="00626D85" w:rsidRPr="00633320" w:rsidRDefault="00626D85" w:rsidP="00626D85">
      <w:pPr>
        <w:pStyle w:val="ListParagraph"/>
        <w:autoSpaceDE/>
        <w:autoSpaceDN/>
        <w:adjustRightInd/>
        <w:ind w:left="360"/>
        <w:contextualSpacing w:val="0"/>
        <w:jc w:val="left"/>
        <w:rPr>
          <w:rFonts w:eastAsia="Calibri"/>
        </w:rPr>
      </w:pPr>
    </w:p>
    <w:p w14:paraId="6F90E8CB" w14:textId="65219107" w:rsidR="00626D85" w:rsidRPr="00633320" w:rsidRDefault="00626D85" w:rsidP="00626D85">
      <w:pPr>
        <w:pStyle w:val="NormalWeb"/>
        <w:numPr>
          <w:ilvl w:val="0"/>
          <w:numId w:val="17"/>
        </w:numPr>
        <w:spacing w:before="0" w:beforeAutospacing="0" w:after="0" w:afterAutospacing="0"/>
        <w:ind w:left="357" w:hanging="357"/>
      </w:pPr>
      <w:r w:rsidRPr="00633320">
        <w:rPr>
          <w:b/>
        </w:rPr>
        <w:t>Baricitinib 4 mg once daily</w:t>
      </w:r>
      <w:r w:rsidRPr="00633320">
        <w:t xml:space="preserve"> by mouth or nasogastric tube for 10 days in total.</w:t>
      </w:r>
      <w:r w:rsidR="00214903" w:rsidRPr="00633320">
        <w:rPr>
          <w:vertAlign w:val="superscript"/>
        </w:rPr>
        <w:t>f</w:t>
      </w:r>
    </w:p>
    <w:p w14:paraId="4986A793" w14:textId="77777777" w:rsidR="00474DD8" w:rsidRPr="00633320" w:rsidRDefault="00474DD8" w:rsidP="00474DD8">
      <w:pPr>
        <w:pStyle w:val="NormalWeb"/>
        <w:spacing w:before="0" w:beforeAutospacing="0" w:after="0" w:afterAutospacing="0"/>
        <w:ind w:left="357"/>
      </w:pPr>
    </w:p>
    <w:p w14:paraId="0DF82BF9" w14:textId="4C5436B2" w:rsidR="009122D3" w:rsidRPr="00633320" w:rsidRDefault="003038F1" w:rsidP="00F123A0">
      <w:r w:rsidRPr="00633320">
        <w:t xml:space="preserve">The randomisation program will allocate patients in a ratio of 1:1 between the arms being evaluated in part D of the main randomisation. </w:t>
      </w:r>
    </w:p>
    <w:p w14:paraId="730D4E2A" w14:textId="6A806C88" w:rsidR="00913157" w:rsidRPr="00633320" w:rsidRDefault="00913157" w:rsidP="00913157">
      <w:pPr>
        <w:pStyle w:val="Heading3"/>
        <w:rPr>
          <w:lang w:val="en-GB"/>
        </w:rPr>
      </w:pPr>
      <w:r w:rsidRPr="00633320">
        <w:rPr>
          <w:lang w:val="en-GB"/>
        </w:rPr>
        <w:t>Main randomisation part E [adults with hypoxia</w:t>
      </w:r>
      <w:r w:rsidR="00633D2B">
        <w:rPr>
          <w:lang w:val="en-GB"/>
        </w:rPr>
        <w:t>;</w:t>
      </w:r>
      <w:r w:rsidRPr="00633320">
        <w:rPr>
          <w:lang w:val="en-GB"/>
        </w:rPr>
        <w:t xml:space="preserve"> </w:t>
      </w:r>
      <w:r w:rsidR="00633D2B">
        <w:rPr>
          <w:lang w:val="en-GB"/>
        </w:rPr>
        <w:t>non</w:t>
      </w:r>
      <w:r w:rsidRPr="00633320">
        <w:rPr>
          <w:lang w:val="en-GB"/>
        </w:rPr>
        <w:t xml:space="preserve">-UK </w:t>
      </w:r>
      <w:r w:rsidR="00633D2B">
        <w:rPr>
          <w:lang w:val="en-GB"/>
        </w:rPr>
        <w:t xml:space="preserve">countries </w:t>
      </w:r>
      <w:r w:rsidRPr="00633320">
        <w:rPr>
          <w:lang w:val="en-GB"/>
        </w:rPr>
        <w:t xml:space="preserve">only]: </w:t>
      </w:r>
    </w:p>
    <w:p w14:paraId="607C8908" w14:textId="77777777" w:rsidR="00913157" w:rsidRPr="00633320" w:rsidRDefault="00913157" w:rsidP="00913157">
      <w:pPr>
        <w:rPr>
          <w:b/>
        </w:rPr>
      </w:pPr>
      <w:r w:rsidRPr="00633320">
        <w:t>Adult patients enrolled in the RECOVERY trial and with clinical evidence of hypoxia (i.e. receiving oxygen or with oxygen saturations &lt;92% on room air) may be randomised to one of the arms listed below.</w:t>
      </w:r>
    </w:p>
    <w:p w14:paraId="24A1E7C7" w14:textId="77777777" w:rsidR="00913157" w:rsidRPr="00633320" w:rsidRDefault="00913157" w:rsidP="00913157"/>
    <w:p w14:paraId="72457809" w14:textId="77777777" w:rsidR="00913157" w:rsidRPr="00633320" w:rsidRDefault="00913157" w:rsidP="00913157">
      <w:r w:rsidRPr="00633320">
        <w:sym w:font="Symbol" w:char="F0B7"/>
      </w:r>
      <w:r w:rsidRPr="00633320">
        <w:t xml:space="preserve"> No additional treatment</w:t>
      </w:r>
      <w:r w:rsidRPr="00633320">
        <w:rPr>
          <w:vertAlign w:val="superscript"/>
        </w:rPr>
        <w:t>b</w:t>
      </w:r>
      <w:r w:rsidRPr="00633320">
        <w:t xml:space="preserve"> </w:t>
      </w:r>
    </w:p>
    <w:p w14:paraId="6E1ADAB1" w14:textId="77777777" w:rsidR="00913157" w:rsidRPr="00633320" w:rsidRDefault="00913157" w:rsidP="00913157"/>
    <w:p w14:paraId="1744A806" w14:textId="77777777"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Pr="00633320">
        <w:rPr>
          <w:vertAlign w:val="superscript"/>
        </w:rPr>
        <w:footnoteReference w:id="8"/>
      </w:r>
    </w:p>
    <w:p w14:paraId="3FEE9B10" w14:textId="77777777" w:rsidR="00913157" w:rsidRPr="00633320" w:rsidRDefault="00913157" w:rsidP="00913157"/>
    <w:p w14:paraId="3FBF8716" w14:textId="234B2B83" w:rsidR="00913157" w:rsidRPr="00633320" w:rsidRDefault="00913157" w:rsidP="00913157">
      <w:r w:rsidRPr="00633320">
        <w:t>The randomisation program will allocate patients in a ratio of 1:1 between the arms being evaluated in part E of the main randomisation.</w:t>
      </w:r>
    </w:p>
    <w:p w14:paraId="33D75DF9" w14:textId="6385F099" w:rsidR="00913157" w:rsidRDefault="00913157" w:rsidP="00F123A0"/>
    <w:p w14:paraId="54A6E89A" w14:textId="45CB3B2E" w:rsidR="006144C0" w:rsidRPr="00633320" w:rsidRDefault="006144C0" w:rsidP="006144C0">
      <w:pPr>
        <w:pStyle w:val="Heading3"/>
        <w:rPr>
          <w:lang w:val="en-GB"/>
        </w:rPr>
      </w:pPr>
      <w:r w:rsidRPr="00633320">
        <w:rPr>
          <w:lang w:val="en-GB"/>
        </w:rPr>
        <w:t xml:space="preserve">Main randomisation part </w:t>
      </w:r>
      <w:r>
        <w:rPr>
          <w:lang w:val="en-GB"/>
        </w:rPr>
        <w:t>F</w:t>
      </w:r>
      <w:r w:rsidRPr="00633320">
        <w:rPr>
          <w:lang w:val="en-GB"/>
        </w:rPr>
        <w:t xml:space="preserve"> [adults </w:t>
      </w:r>
      <w:r>
        <w:rPr>
          <w:lang w:val="en-GB"/>
        </w:rPr>
        <w:t xml:space="preserve">≥18 years old </w:t>
      </w:r>
      <w:r w:rsidRPr="00633320">
        <w:rPr>
          <w:lang w:val="en-GB"/>
        </w:rPr>
        <w:t xml:space="preserve">only]: </w:t>
      </w:r>
    </w:p>
    <w:p w14:paraId="22362DB2" w14:textId="7DC30BEF" w:rsidR="006144C0" w:rsidRPr="00633320" w:rsidRDefault="006144C0" w:rsidP="006144C0">
      <w:pPr>
        <w:rPr>
          <w:b/>
        </w:rPr>
      </w:pPr>
      <w:r w:rsidRPr="00633320">
        <w:t>Adult patients enrolled in the RECOVERY trial may be randomised to one of the arms listed below.</w:t>
      </w:r>
    </w:p>
    <w:p w14:paraId="1383BFA9" w14:textId="77777777" w:rsidR="006144C0" w:rsidRPr="00633320" w:rsidRDefault="006144C0" w:rsidP="006144C0"/>
    <w:p w14:paraId="405C8080" w14:textId="5329AB88" w:rsidR="006144C0" w:rsidRPr="00633320" w:rsidRDefault="006144C0" w:rsidP="006144C0">
      <w:r w:rsidRPr="00633320">
        <w:sym w:font="Symbol" w:char="F0B7"/>
      </w:r>
      <w:r w:rsidRPr="00633320">
        <w:t xml:space="preserve"> No additional treatment </w:t>
      </w:r>
    </w:p>
    <w:p w14:paraId="37BA7AA1" w14:textId="77777777" w:rsidR="006144C0" w:rsidRPr="00633320" w:rsidRDefault="006144C0" w:rsidP="006144C0"/>
    <w:p w14:paraId="07FF3AF3" w14:textId="1EB1C1A8" w:rsidR="006144C0" w:rsidRPr="00633320" w:rsidRDefault="006144C0" w:rsidP="006144C0">
      <w:r w:rsidRPr="00633320">
        <w:lastRenderedPageBreak/>
        <w:sym w:font="Symbol" w:char="F0B7"/>
      </w:r>
      <w:r w:rsidRPr="00633320">
        <w:t xml:space="preserve"> </w:t>
      </w:r>
      <w:r w:rsidRPr="006144C0">
        <w:rPr>
          <w:b/>
        </w:rPr>
        <w:t>Empagliflozin</w:t>
      </w:r>
      <w:r>
        <w:rPr>
          <w:b/>
        </w:rPr>
        <w:t xml:space="preserve"> 10 mg once daily </w:t>
      </w:r>
      <w:r>
        <w:t xml:space="preserve"> by mouth for </w:t>
      </w:r>
      <w:r w:rsidR="00FA08CD">
        <w:t>28 days (or until discharge, if earlier)</w:t>
      </w:r>
      <w:r>
        <w:t>.</w:t>
      </w:r>
      <w:r w:rsidR="00285583">
        <w:t xml:space="preserve"> Participants allocated empagliflozin should have daily ketone checks while taking the treatment (see Appendix 2 for further details).</w:t>
      </w:r>
    </w:p>
    <w:p w14:paraId="65852230" w14:textId="77777777" w:rsidR="006144C0" w:rsidRPr="00633320" w:rsidRDefault="006144C0" w:rsidP="006144C0"/>
    <w:p w14:paraId="3F7D8832" w14:textId="322A1970" w:rsidR="006144C0" w:rsidRPr="00633320" w:rsidRDefault="006144C0" w:rsidP="006144C0">
      <w:r w:rsidRPr="00633320">
        <w:t xml:space="preserve">The randomisation program will allocate patients in a ratio of 1:1 between the arms being evaluated in part </w:t>
      </w:r>
      <w:r>
        <w:t>F</w:t>
      </w:r>
      <w:r w:rsidRPr="00633320">
        <w:t xml:space="preserve"> of the main randomisation.</w:t>
      </w:r>
    </w:p>
    <w:p w14:paraId="246C1120" w14:textId="77777777" w:rsidR="006144C0" w:rsidRPr="00633320" w:rsidRDefault="006144C0" w:rsidP="00F123A0"/>
    <w:p w14:paraId="06D015B6" w14:textId="15526E8F" w:rsidR="00D20B52" w:rsidRPr="00633320" w:rsidRDefault="00D20B52" w:rsidP="001B27CF">
      <w:pPr>
        <w:pStyle w:val="Heading2"/>
        <w:rPr>
          <w:lang w:val="en-GB"/>
        </w:rPr>
      </w:pPr>
      <w:bookmarkStart w:id="157" w:name="_Toc37064404"/>
      <w:bookmarkStart w:id="158" w:name="_Toc38099248"/>
      <w:bookmarkStart w:id="159" w:name="_Toc44674845"/>
      <w:bookmarkStart w:id="160" w:name="_Ref54422475"/>
      <w:bookmarkStart w:id="161" w:name="_Toc75948779"/>
      <w:r w:rsidRPr="00633320">
        <w:rPr>
          <w:lang w:val="en-GB"/>
        </w:rPr>
        <w:t xml:space="preserve">Second randomisation </w:t>
      </w:r>
      <w:bookmarkEnd w:id="157"/>
      <w:r w:rsidRPr="00633320">
        <w:rPr>
          <w:lang w:val="en-GB"/>
        </w:rPr>
        <w:t xml:space="preserve">for </w:t>
      </w:r>
      <w:r w:rsidR="00626D85" w:rsidRPr="00633320">
        <w:rPr>
          <w:lang w:val="en-GB"/>
        </w:rPr>
        <w:t xml:space="preserve">children </w:t>
      </w:r>
      <w:r w:rsidRPr="00633320">
        <w:rPr>
          <w:lang w:val="en-GB"/>
        </w:rPr>
        <w:t xml:space="preserve">with progressive </w:t>
      </w:r>
      <w:bookmarkEnd w:id="158"/>
      <w:bookmarkEnd w:id="159"/>
      <w:bookmarkEnd w:id="160"/>
      <w:r w:rsidR="00CF0880" w:rsidRPr="00633320">
        <w:rPr>
          <w:lang w:val="en-GB"/>
        </w:rPr>
        <w:t>PIMS-TS</w:t>
      </w:r>
      <w:bookmarkEnd w:id="161"/>
    </w:p>
    <w:p w14:paraId="77DD88C2" w14:textId="3B7006EE" w:rsidR="00D20B52" w:rsidRPr="00633320" w:rsidRDefault="00626D85" w:rsidP="00D20B52">
      <w:pPr>
        <w:pStyle w:val="Default"/>
        <w:contextualSpacing/>
        <w:jc w:val="both"/>
      </w:pPr>
      <w:r w:rsidRPr="00633320">
        <w:t xml:space="preserve">Children (≥1 year old) </w:t>
      </w:r>
      <w:del w:id="162" w:author="Microsoft account" w:date="2021-08-11T07:51:00Z">
        <w:r w:rsidR="00D20B52" w:rsidRPr="00633320" w:rsidDel="00BF2459">
          <w:delText xml:space="preserve">enrolled in the RECOVERY trial and </w:delText>
        </w:r>
      </w:del>
      <w:r w:rsidR="00D20B52" w:rsidRPr="00633320">
        <w:t xml:space="preserve">with clinical evidence of a hyper-inflammatory state may be considered for </w:t>
      </w:r>
      <w:del w:id="163" w:author="Microsoft account" w:date="2021-08-11T07:50:00Z">
        <w:r w:rsidR="00D20B52" w:rsidRPr="00633320" w:rsidDel="00BF2459">
          <w:delText xml:space="preserve">a second </w:delText>
        </w:r>
      </w:del>
      <w:r w:rsidR="00D20B52" w:rsidRPr="00633320">
        <w:t>randomisation if they meet the following criteria:</w:t>
      </w:r>
    </w:p>
    <w:p w14:paraId="08D469AD" w14:textId="77777777" w:rsidR="00D20B52" w:rsidRPr="00633320" w:rsidRDefault="00D20B52" w:rsidP="00D20B52">
      <w:pPr>
        <w:pStyle w:val="Default"/>
        <w:contextualSpacing/>
        <w:jc w:val="both"/>
      </w:pPr>
    </w:p>
    <w:p w14:paraId="57E6B43D" w14:textId="2DFF31DC" w:rsidR="00D20B52" w:rsidRPr="00633320" w:rsidRDefault="00BB684F" w:rsidP="00942698">
      <w:pPr>
        <w:pStyle w:val="ListParagraph"/>
        <w:numPr>
          <w:ilvl w:val="0"/>
          <w:numId w:val="18"/>
        </w:numPr>
      </w:pPr>
      <w:r w:rsidRPr="00633320">
        <w:t xml:space="preserve">Recruited </w:t>
      </w:r>
      <w:r w:rsidR="00866BCB" w:rsidRPr="00633320">
        <w:t>into the</w:t>
      </w:r>
      <w:r w:rsidR="00D20B52" w:rsidRPr="00633320">
        <w:t xml:space="preserve"> RECOVERY trial no more than 21 days ago</w:t>
      </w:r>
      <w:r w:rsidR="004F214D" w:rsidRPr="00633320">
        <w:rPr>
          <w:rStyle w:val="FootnoteReference"/>
        </w:rPr>
        <w:footnoteReference w:id="9"/>
      </w:r>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1383D9AB"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Pr="00633320">
        <w:rPr>
          <w:rStyle w:val="FootnoteReference"/>
        </w:rPr>
        <w:footnoteReference w:id="10"/>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7777777" w:rsidR="00D20B52" w:rsidRPr="00633320" w:rsidRDefault="00D20B52" w:rsidP="00D20B52">
      <w:pPr>
        <w:pStyle w:val="Default"/>
        <w:contextualSpacing/>
        <w:jc w:val="both"/>
      </w:pPr>
    </w:p>
    <w:p w14:paraId="525ED5AF" w14:textId="31F5CA67" w:rsidR="008B3E94" w:rsidRPr="00633320" w:rsidRDefault="00D20B52" w:rsidP="008B3E94">
      <w:pPr>
        <w:pStyle w:val="Default"/>
        <w:ind w:left="180"/>
        <w:contextualSpacing/>
        <w:jc w:val="both"/>
      </w:pPr>
      <w:r w:rsidRPr="00633320">
        <w:t>Note: Participants may undergo this</w:t>
      </w:r>
      <w:ins w:id="164" w:author="Microsoft account" w:date="2021-08-11T07:51:00Z">
        <w:r w:rsidR="00BF2459">
          <w:t xml:space="preserve"> as a first or</w:t>
        </w:r>
      </w:ins>
      <w:r w:rsidRPr="00633320">
        <w:t xml:space="preserve"> second randomisation at any point</w:t>
      </w:r>
      <w:del w:id="165" w:author="Microsoft account" w:date="2021-08-11T07:53:00Z">
        <w:r w:rsidRPr="00633320" w:rsidDel="00BF2459">
          <w:delText xml:space="preserve"> after being </w:delText>
        </w:r>
        <w:r w:rsidR="00866BCB" w:rsidRPr="00633320" w:rsidDel="00BF2459">
          <w:delText xml:space="preserve">first </w:delText>
        </w:r>
        <w:r w:rsidRPr="00633320" w:rsidDel="00BF2459">
          <w:delText>randomised</w:delText>
        </w:r>
      </w:del>
      <w:r w:rsidRPr="00633320">
        <w:t>, provided they meet the above criteria</w:t>
      </w:r>
      <w:r w:rsidR="00F126A2" w:rsidRPr="00633320">
        <w:t xml:space="preserve">, and thus may receive </w:t>
      </w:r>
      <w:r w:rsidR="00C7102C" w:rsidRPr="00633320">
        <w:t>up to</w:t>
      </w:r>
      <w:r w:rsidR="00F126A2" w:rsidRPr="00633320">
        <w:t xml:space="preserve"> </w:t>
      </w:r>
      <w:r w:rsidR="00524804" w:rsidRPr="00633320">
        <w:t xml:space="preserve">two </w:t>
      </w:r>
      <w:r w:rsidR="00F126A2" w:rsidRPr="00633320">
        <w:t>study treatments</w:t>
      </w:r>
      <w:r w:rsidR="002A3F37" w:rsidRPr="00633320">
        <w:t xml:space="preserve"> (</w:t>
      </w:r>
      <w:r w:rsidR="007218C7" w:rsidRPr="00633320">
        <w:t>one</w:t>
      </w:r>
      <w:r w:rsidR="002A3F37" w:rsidRPr="00633320">
        <w:t xml:space="preserve"> from Main randomisation part A</w:t>
      </w:r>
      <w:r w:rsidR="00BF2459">
        <w:t xml:space="preserve"> </w:t>
      </w:r>
      <w:r w:rsidR="00F31D86" w:rsidRPr="00633320">
        <w:t xml:space="preserve"> plus one from the second</w:t>
      </w:r>
      <w:r w:rsidR="002A3F37" w:rsidRPr="00633320">
        <w:t xml:space="preserve"> randomisation)</w:t>
      </w:r>
      <w:r w:rsidRPr="00633320">
        <w:t xml:space="preserve">. </w:t>
      </w:r>
      <w:r w:rsidR="00F126A2" w:rsidRPr="00633320">
        <w:t xml:space="preserve">For some participants the second randomisation </w:t>
      </w:r>
      <w:r w:rsidRPr="00633320">
        <w:t>may be immediate</w:t>
      </w:r>
      <w:r w:rsidR="00F126A2" w:rsidRPr="00633320">
        <w:t>ly after the first</w:t>
      </w:r>
      <w:r w:rsidRPr="00633320">
        <w:t xml:space="preserve"> but for others it may occur a few hours or days later, if and when they deteriorate.</w:t>
      </w:r>
      <w:r w:rsidR="004055EB" w:rsidRPr="00633320">
        <w:t xml:space="preserve"> </w:t>
      </w:r>
    </w:p>
    <w:p w14:paraId="1B386B46" w14:textId="77777777" w:rsidR="008B3E94" w:rsidRPr="00633320" w:rsidRDefault="008B3E94" w:rsidP="008B3E94">
      <w:pPr>
        <w:pStyle w:val="Default"/>
        <w:ind w:left="180"/>
        <w:contextualSpacing/>
        <w:jc w:val="both"/>
      </w:pPr>
    </w:p>
    <w:p w14:paraId="5E7827F5" w14:textId="77777777" w:rsidR="00D20B52" w:rsidRPr="00633320" w:rsidRDefault="00D20B52" w:rsidP="008B3E94">
      <w:pPr>
        <w:pStyle w:val="Default"/>
        <w:ind w:left="180"/>
        <w:contextualSpacing/>
        <w:jc w:val="both"/>
      </w:pPr>
      <w:r w:rsidRPr="00633320">
        <w:t>The following information will be recorded (on the web-based form) by the attending clinician or delegate:</w:t>
      </w:r>
    </w:p>
    <w:p w14:paraId="42A1BF71" w14:textId="77777777" w:rsidR="00E55907" w:rsidRPr="00633320" w:rsidRDefault="00E55907" w:rsidP="00D20B52"/>
    <w:p w14:paraId="523A18EF" w14:textId="77777777" w:rsidR="00D20B52" w:rsidRPr="00633320" w:rsidRDefault="00D20B52" w:rsidP="00E105FD">
      <w:pPr>
        <w:pStyle w:val="ListParagraph"/>
        <w:numPr>
          <w:ilvl w:val="0"/>
          <w:numId w:val="13"/>
        </w:numPr>
      </w:pPr>
      <w:r w:rsidRPr="00633320">
        <w:t>Patient details (e.g. name</w:t>
      </w:r>
      <w:r w:rsidR="0024171E" w:rsidRPr="00633320">
        <w:t xml:space="preserve"> or initials</w:t>
      </w:r>
      <w:r w:rsidRPr="00633320">
        <w:t>, NHS</w:t>
      </w:r>
      <w:r w:rsidR="0024171E" w:rsidRPr="00633320">
        <w:t>/CHI</w:t>
      </w:r>
      <w:r w:rsidRPr="00633320">
        <w:t xml:space="preserve"> number</w:t>
      </w:r>
      <w:r w:rsidR="0024171E" w:rsidRPr="00633320">
        <w:t xml:space="preserve"> [UK only]</w:t>
      </w:r>
      <w:r w:rsidR="00DC2416" w:rsidRPr="00633320">
        <w:t xml:space="preserve"> or medical records number</w:t>
      </w:r>
      <w:r w:rsidRPr="00633320">
        <w:t>, date of birth, sex)</w:t>
      </w:r>
    </w:p>
    <w:p w14:paraId="19DB5C39" w14:textId="77777777" w:rsidR="00D20B52" w:rsidRPr="00633320" w:rsidRDefault="00D20B52" w:rsidP="00E105FD">
      <w:pPr>
        <w:pStyle w:val="ListParagraph"/>
        <w:numPr>
          <w:ilvl w:val="0"/>
          <w:numId w:val="13"/>
        </w:numPr>
      </w:pPr>
      <w:r w:rsidRPr="00633320">
        <w:t>Clinician details (e.g. name)</w:t>
      </w:r>
    </w:p>
    <w:p w14:paraId="0F6DB08E" w14:textId="77777777" w:rsidR="00D20B52" w:rsidRPr="00633320" w:rsidRDefault="00D20B52" w:rsidP="00E105FD">
      <w:pPr>
        <w:pStyle w:val="ListParagraph"/>
        <w:numPr>
          <w:ilvl w:val="0"/>
          <w:numId w:val="15"/>
        </w:numPr>
      </w:pPr>
      <w:r w:rsidRPr="00633320">
        <w:t>COVID-19 severity as assessed by need for supplemental oxygen or ventilation/</w:t>
      </w:r>
      <w:r w:rsidR="00814A7F" w:rsidRPr="00633320">
        <w:t>ECMO</w:t>
      </w:r>
    </w:p>
    <w:p w14:paraId="7E1AF3C0" w14:textId="77777777" w:rsidR="00D20B52" w:rsidRPr="00633320" w:rsidRDefault="00D20B52" w:rsidP="00E105FD">
      <w:pPr>
        <w:pStyle w:val="ListParagraph"/>
        <w:numPr>
          <w:ilvl w:val="0"/>
          <w:numId w:val="15"/>
        </w:numPr>
      </w:pPr>
      <w:r w:rsidRPr="00633320">
        <w:t>Markers of progressive COVID-19 (</w:t>
      </w:r>
      <w:r w:rsidR="00DB6908" w:rsidRPr="00633320">
        <w:t xml:space="preserve">including </w:t>
      </w:r>
      <w:r w:rsidRPr="00633320">
        <w:t>oxygen saturation, C-reactive protein)</w:t>
      </w:r>
    </w:p>
    <w:p w14:paraId="6B06077B" w14:textId="77777777" w:rsidR="00D20B52" w:rsidRPr="00633320" w:rsidRDefault="00D20B52" w:rsidP="00E105FD">
      <w:pPr>
        <w:pStyle w:val="ListParagraph"/>
        <w:numPr>
          <w:ilvl w:val="0"/>
          <w:numId w:val="13"/>
        </w:numPr>
      </w:pPr>
      <w:r w:rsidRPr="00633320">
        <w:t xml:space="preserve">Contraindication to the study drug </w:t>
      </w:r>
      <w:r w:rsidR="006B3C3D" w:rsidRPr="00633320">
        <w:t>treatment</w:t>
      </w:r>
      <w:r w:rsidRPr="00633320">
        <w:t>s (in the opinion of the attending clinician)</w:t>
      </w:r>
    </w:p>
    <w:p w14:paraId="6159E7E7" w14:textId="77777777" w:rsidR="00D20B52" w:rsidRPr="00633320" w:rsidRDefault="00D20B52" w:rsidP="00E105FD">
      <w:pPr>
        <w:pStyle w:val="ListParagraph"/>
        <w:numPr>
          <w:ilvl w:val="0"/>
          <w:numId w:val="13"/>
        </w:numPr>
      </w:pPr>
      <w:r w:rsidRPr="00633320">
        <w:t>Name of person completing the form</w:t>
      </w:r>
    </w:p>
    <w:p w14:paraId="51226A40" w14:textId="77777777" w:rsidR="00D20B52" w:rsidRPr="00633320" w:rsidRDefault="00D20B52" w:rsidP="00D20B52"/>
    <w:p w14:paraId="3052F138" w14:textId="77777777" w:rsidR="00D20B52" w:rsidRPr="00633320" w:rsidRDefault="00D20B52" w:rsidP="00D20B52">
      <w:r w:rsidRPr="00633320">
        <w:t>The person completing the form will then be asked to confirm that they wish to randomise the patient and will then be required to enter their</w:t>
      </w:r>
      <w:r w:rsidR="00CA5601" w:rsidRPr="00633320">
        <w:t xml:space="preserve"> own</w:t>
      </w:r>
      <w:r w:rsidRPr="00633320">
        <w:t xml:space="preserve"> name and e-mail address.</w:t>
      </w:r>
    </w:p>
    <w:p w14:paraId="78FCAE42" w14:textId="77777777" w:rsidR="00D20B52" w:rsidRPr="00633320" w:rsidRDefault="00D20B52" w:rsidP="00D20B52">
      <w:pPr>
        <w:pStyle w:val="Default"/>
        <w:contextualSpacing/>
        <w:jc w:val="both"/>
      </w:pPr>
    </w:p>
    <w:p w14:paraId="10B60DAB" w14:textId="39C8F11C" w:rsidR="00D20B52" w:rsidRPr="00633320" w:rsidRDefault="00D20B52" w:rsidP="00D20B52">
      <w:pPr>
        <w:pStyle w:val="Default"/>
        <w:contextualSpacing/>
        <w:jc w:val="both"/>
      </w:pPr>
      <w:r w:rsidRPr="00633320">
        <w:lastRenderedPageBreak/>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r w:rsidRPr="00633320">
        <w:rPr>
          <w:b/>
        </w:rPr>
        <w:t>Tocilizumab</w:t>
      </w:r>
      <w:r w:rsidRPr="00633320">
        <w:t xml:space="preserve"> by intravenous infusion</w:t>
      </w:r>
    </w:p>
    <w:p w14:paraId="7AB65951" w14:textId="5CC1C40E" w:rsidR="00B75F82" w:rsidRPr="00633320" w:rsidRDefault="00B75F82" w:rsidP="00B75F82">
      <w:pPr>
        <w:pStyle w:val="Default"/>
        <w:ind w:left="720"/>
        <w:contextualSpacing/>
        <w:jc w:val="both"/>
      </w:pPr>
      <w:r w:rsidRPr="00633320">
        <w:rPr>
          <w:bCs/>
        </w:rPr>
        <w:t>Tocilizumab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77777777" w:rsidR="000E7995" w:rsidRPr="00633320" w:rsidRDefault="00D918C3" w:rsidP="00942698">
      <w:pPr>
        <w:pStyle w:val="ListParagraph"/>
        <w:numPr>
          <w:ilvl w:val="0"/>
          <w:numId w:val="33"/>
        </w:numPr>
      </w:pPr>
      <w:r w:rsidRPr="00633320">
        <w:rPr>
          <w:b/>
        </w:rPr>
        <w:t>Anakinra</w:t>
      </w:r>
      <w:r w:rsidR="009E4554" w:rsidRPr="00633320">
        <w:t xml:space="preserve"> subcutaneously or intravenously once daily for 7 days or discharge (if sooner).</w:t>
      </w:r>
    </w:p>
    <w:p w14:paraId="2544CDC0" w14:textId="19045F21" w:rsidR="00D918C3" w:rsidRPr="00633320" w:rsidRDefault="0085458E" w:rsidP="000E7995">
      <w:pPr>
        <w:pStyle w:val="ListParagraph"/>
      </w:pPr>
      <w:r w:rsidRPr="00633320">
        <w:t>NB Anakinra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(tocilizum</w:t>
      </w:r>
      <w:r w:rsidR="00475F95" w:rsidRPr="00633320">
        <w:t>ab</w:t>
      </w:r>
      <w:r w:rsidR="00E6644A" w:rsidRPr="00633320">
        <w:t xml:space="preserve">:anakinra:no additional treatment) </w:t>
      </w:r>
      <w:r w:rsidRPr="00633320">
        <w:t xml:space="preserve">between </w:t>
      </w:r>
      <w:r w:rsidR="00CA5601" w:rsidRPr="00633320">
        <w:t>the arms being evaluated in the second randomisation</w:t>
      </w:r>
      <w:r w:rsidRPr="00633320">
        <w:t>.</w:t>
      </w:r>
      <w:r w:rsidR="00DE34FB" w:rsidRPr="00633320">
        <w:t xml:space="preserve"> Participants should receive standard management (including blood tests such as liver function tests and full blood count) according to their clinical need.</w:t>
      </w:r>
    </w:p>
    <w:p w14:paraId="238FBEB9" w14:textId="77777777" w:rsidR="00DB7AF6" w:rsidRPr="00633320" w:rsidRDefault="00DB7AF6" w:rsidP="001B27CF">
      <w:pPr>
        <w:pStyle w:val="Heading2"/>
        <w:rPr>
          <w:lang w:val="en-GB"/>
        </w:rPr>
      </w:pPr>
      <w:bookmarkStart w:id="166" w:name="_Toc75948780"/>
      <w:r w:rsidRPr="00633320">
        <w:rPr>
          <w:lang w:val="en-GB"/>
        </w:rPr>
        <w:t>Administration of allocated treatment</w:t>
      </w:r>
      <w:bookmarkEnd w:id="166"/>
    </w:p>
    <w:p w14:paraId="5C9494D9" w14:textId="3881C843"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1B483C">
        <w:t>2.9</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1B27CF">
      <w:pPr>
        <w:pStyle w:val="Heading2"/>
        <w:rPr>
          <w:lang w:val="en-GB"/>
        </w:rPr>
      </w:pPr>
      <w:bookmarkStart w:id="167" w:name="_Toc35622131"/>
      <w:bookmarkStart w:id="168" w:name="_Ref34937467"/>
      <w:bookmarkStart w:id="169" w:name="_Toc37107293"/>
      <w:bookmarkStart w:id="170" w:name="_Toc38099249"/>
      <w:bookmarkStart w:id="171" w:name="_Toc44674846"/>
      <w:bookmarkStart w:id="172" w:name="_Toc75948781"/>
      <w:bookmarkEnd w:id="167"/>
      <w:r w:rsidRPr="00633320">
        <w:rPr>
          <w:lang w:val="en-GB"/>
        </w:rPr>
        <w:t>Collecting f</w:t>
      </w:r>
      <w:r w:rsidR="003803A9" w:rsidRPr="00633320">
        <w:rPr>
          <w:lang w:val="en-GB"/>
        </w:rPr>
        <w:t xml:space="preserve">ollow-up </w:t>
      </w:r>
      <w:r w:rsidRPr="00633320">
        <w:rPr>
          <w:lang w:val="en-GB"/>
        </w:rPr>
        <w:t>i</w:t>
      </w:r>
      <w:r w:rsidR="003803A9" w:rsidRPr="00633320">
        <w:rPr>
          <w:lang w:val="en-GB"/>
        </w:rPr>
        <w:t>nformation</w:t>
      </w:r>
      <w:bookmarkEnd w:id="168"/>
      <w:bookmarkEnd w:id="169"/>
      <w:bookmarkEnd w:id="170"/>
      <w:bookmarkEnd w:id="171"/>
      <w:bookmarkEnd w:id="172"/>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577804B7" w14:textId="77777777" w:rsidR="00602571" w:rsidRPr="00633320" w:rsidRDefault="00602571" w:rsidP="00E105FD">
      <w:pPr>
        <w:pStyle w:val="ListParagraph"/>
        <w:numPr>
          <w:ilvl w:val="0"/>
          <w:numId w:val="14"/>
        </w:numPr>
      </w:pPr>
      <w:r w:rsidRPr="00633320">
        <w:t>SARS-CoV-2 test result</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09098568" w:rsidR="00776DAB" w:rsidRPr="00633320" w:rsidRDefault="00776DAB" w:rsidP="00E105FD">
      <w:pPr>
        <w:pStyle w:val="ListParagraph"/>
        <w:numPr>
          <w:ilvl w:val="0"/>
          <w:numId w:val="14"/>
        </w:numPr>
        <w:rPr>
          <w:color w:val="000000" w:themeColor="text1"/>
        </w:rPr>
      </w:pPr>
      <w:r w:rsidRPr="00633320">
        <w:rPr>
          <w:color w:val="000000" w:themeColor="text1"/>
        </w:rPr>
        <w:t xml:space="preserve">Non-coronavirus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74A33D3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 xml:space="preserve">other purported COVID-19 </w:t>
      </w:r>
      <w:r w:rsidR="00DC2416" w:rsidRPr="00633320">
        <w:t>treatments</w:t>
      </w:r>
      <w:r w:rsidR="00E43246" w:rsidRPr="00633320">
        <w:t xml:space="preserve"> (</w:t>
      </w:r>
      <w:r w:rsidR="00DC2416" w:rsidRPr="00633320">
        <w:t xml:space="preserve">e.g. </w:t>
      </w:r>
      <w:r w:rsidR="00AB73CE" w:rsidRPr="00633320">
        <w:t>remdesivir</w:t>
      </w:r>
      <w:r w:rsidR="00E43246" w:rsidRPr="00633320">
        <w:t>)</w:t>
      </w:r>
    </w:p>
    <w:p w14:paraId="0274E179" w14:textId="34FB51BF" w:rsidR="0024171E" w:rsidRDefault="00EE085D" w:rsidP="00E105FD">
      <w:pPr>
        <w:pStyle w:val="ListParagraph"/>
        <w:numPr>
          <w:ilvl w:val="0"/>
          <w:numId w:val="14"/>
        </w:numPr>
      </w:pPr>
      <w:r w:rsidRPr="00633320">
        <w:lastRenderedPageBreak/>
        <w:t>Participation in other randomised trials</w:t>
      </w:r>
      <w:r w:rsidR="00101BC5" w:rsidRPr="00633320">
        <w:t xml:space="preserve"> of interventions (vaccines or treatments) for COVID-19</w:t>
      </w:r>
      <w:r w:rsidR="00AB73CE" w:rsidRPr="00633320">
        <w:t>.</w:t>
      </w:r>
    </w:p>
    <w:p w14:paraId="287BD033" w14:textId="77A6BCD4"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634AFB27" w14:textId="157A91AB" w:rsidR="006144C0" w:rsidRPr="00633320" w:rsidRDefault="006144C0" w:rsidP="00E105FD">
      <w:pPr>
        <w:pStyle w:val="ListParagraph"/>
        <w:numPr>
          <w:ilvl w:val="0"/>
          <w:numId w:val="14"/>
        </w:numPr>
      </w:pPr>
      <w:r>
        <w:t>Laboratory results: highest creatinine recorded during admission</w:t>
      </w:r>
    </w:p>
    <w:p w14:paraId="58FA9701" w14:textId="77777777" w:rsidR="00E93EC5" w:rsidRPr="00633320" w:rsidRDefault="00E93EC5" w:rsidP="00F123A0"/>
    <w:p w14:paraId="0F954B5D" w14:textId="32D80F21" w:rsidR="00EC1B4D" w:rsidRPr="00633320" w:rsidRDefault="00513ECE" w:rsidP="00E105FD">
      <w:pPr>
        <w:pStyle w:val="ListParagraph"/>
        <w:numPr>
          <w:ilvl w:val="0"/>
          <w:numId w:val="14"/>
        </w:numPr>
      </w:pPr>
      <w:r w:rsidRPr="00633320">
        <w:t xml:space="preserve">Additional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Pr="00633320">
        <w:t>other treatments given</w:t>
      </w:r>
      <w:r w:rsidR="00EC1B4D" w:rsidRPr="00633320">
        <w:t>, length of stay in paediatric high-dependency/intensive care and a paediatric-appropriate frailty score</w:t>
      </w:r>
      <w:r w:rsidRPr="00633320">
        <w:t xml:space="preserve"> will be collected for children</w:t>
      </w:r>
      <w:r w:rsidR="0024171E" w:rsidRPr="00633320">
        <w:t xml:space="preserve"> in the UK</w:t>
      </w:r>
      <w:r w:rsidRPr="00633320">
        <w:t xml:space="preserve">.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4024135" w14:textId="7FC6FAED" w:rsidR="00726B78" w:rsidRPr="00633320" w:rsidRDefault="00726B78" w:rsidP="00E105FD">
      <w:pPr>
        <w:pStyle w:val="ListParagraph"/>
        <w:numPr>
          <w:ilvl w:val="0"/>
          <w:numId w:val="14"/>
        </w:numPr>
      </w:pPr>
      <w:r w:rsidRPr="00633320">
        <w:t>At some locations, electrocardiograms done as part of routine care of adult participants will also be collected.</w:t>
      </w:r>
    </w:p>
    <w:p w14:paraId="207FD61D" w14:textId="17AE5514" w:rsidR="00A62D78" w:rsidRPr="00633320" w:rsidRDefault="00A62D78" w:rsidP="00F123A0"/>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77777777"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44653DC3" w:rsidR="00E93EC5" w:rsidRPr="00633320" w:rsidRDefault="00E93EC5" w:rsidP="00F123A0"/>
    <w:p w14:paraId="7AFF3A8D" w14:textId="365907D7" w:rsidR="00C35106" w:rsidRPr="00633320" w:rsidRDefault="00C35106" w:rsidP="00C35106">
      <w:pPr>
        <w:pStyle w:val="Heading3"/>
        <w:rPr>
          <w:lang w:val="en-GB"/>
        </w:rPr>
      </w:pPr>
      <w:r w:rsidRPr="00633320">
        <w:rPr>
          <w:lang w:val="en-GB"/>
        </w:rPr>
        <w:t xml:space="preserve">Additional </w:t>
      </w:r>
      <w:r w:rsidR="00912009" w:rsidRPr="00633320">
        <w:rPr>
          <w:lang w:val="en-GB"/>
        </w:rPr>
        <w:t>procedures</w:t>
      </w:r>
      <w:r w:rsidRPr="00633320">
        <w:rPr>
          <w:lang w:val="en-GB"/>
        </w:rPr>
        <w:t xml:space="preserve"> for participants in early phase assessments</w:t>
      </w:r>
    </w:p>
    <w:p w14:paraId="610927C4" w14:textId="77777777" w:rsidR="008F08EE" w:rsidRPr="00633320" w:rsidRDefault="008F08EE" w:rsidP="008F08EE"/>
    <w:p w14:paraId="5E7C48FE" w14:textId="1F616F1B" w:rsidR="008F08EE" w:rsidRPr="00633320" w:rsidRDefault="008F08EE" w:rsidP="008F08EE">
      <w:pPr>
        <w:pStyle w:val="Heading4"/>
      </w:pPr>
      <w:r w:rsidRPr="00633320">
        <w:t>Dimethyl fumarate</w:t>
      </w:r>
      <w:r w:rsidR="0076075F" w:rsidRPr="00633320">
        <w:t xml:space="preserve"> vs. Usual Care</w:t>
      </w:r>
    </w:p>
    <w:p w14:paraId="7268EB3E" w14:textId="77777777" w:rsidR="008F08EE" w:rsidRPr="00633320" w:rsidRDefault="008F08EE" w:rsidP="008F08EE"/>
    <w:p w14:paraId="6C15E410" w14:textId="43E2ACCB" w:rsidR="00C35106" w:rsidRPr="00633320" w:rsidRDefault="00912009" w:rsidP="00C35106">
      <w:r w:rsidRPr="00633320">
        <w:t>In addition, t</w:t>
      </w:r>
      <w:r w:rsidR="00C35106" w:rsidRPr="00633320">
        <w:t xml:space="preserve">he following information will be collected for participants in </w:t>
      </w:r>
      <w:r w:rsidR="00290B70" w:rsidRPr="00633320">
        <w:t xml:space="preserve">the </w:t>
      </w:r>
      <w:r w:rsidR="00C35106" w:rsidRPr="00633320">
        <w:t>early phase assessment of dimethyl fumarate</w:t>
      </w:r>
      <w:r w:rsidR="003809B3" w:rsidRPr="00633320">
        <w:t xml:space="preserve"> (see Appendix 5 for further detail</w:t>
      </w:r>
      <w:r w:rsidR="001D1931" w:rsidRPr="00633320">
        <w:t>s</w:t>
      </w:r>
      <w:r w:rsidR="003809B3" w:rsidRPr="00633320">
        <w:t>)</w:t>
      </w:r>
      <w:r w:rsidR="0090209D" w:rsidRPr="00633320">
        <w:t>, including participants allocated usual care in this comparison</w:t>
      </w:r>
      <w:r w:rsidR="00C35106" w:rsidRPr="00633320">
        <w:t>:</w:t>
      </w:r>
    </w:p>
    <w:p w14:paraId="7FA23C69" w14:textId="1CF92E69" w:rsidR="00C35106" w:rsidRPr="00633320" w:rsidRDefault="00A91954" w:rsidP="00942698">
      <w:pPr>
        <w:pStyle w:val="ListParagraph"/>
        <w:numPr>
          <w:ilvl w:val="0"/>
          <w:numId w:val="38"/>
        </w:numPr>
      </w:pPr>
      <w:r w:rsidRPr="00633320">
        <w:t>S/F</w:t>
      </w:r>
      <w:r w:rsidRPr="00633320">
        <w:rPr>
          <w:vertAlign w:val="subscript"/>
        </w:rPr>
        <w:t>94</w:t>
      </w:r>
      <w:r w:rsidR="00C35106" w:rsidRPr="00633320">
        <w:t xml:space="preserve"> ratio on days 3, </w:t>
      </w:r>
      <w:r w:rsidR="0037464A" w:rsidRPr="00633320">
        <w:t xml:space="preserve">5 </w:t>
      </w:r>
      <w:r w:rsidR="00C35106" w:rsidRPr="00633320">
        <w:t>and 10</w:t>
      </w:r>
      <w:r w:rsidR="001038B8" w:rsidRPr="00633320">
        <w:t xml:space="preserve"> (unless discharged sooner)</w:t>
      </w:r>
      <w:r w:rsidR="00C35106" w:rsidRPr="00633320">
        <w:t xml:space="preserve"> </w:t>
      </w:r>
    </w:p>
    <w:p w14:paraId="5899D6D1" w14:textId="26CF7EE3" w:rsidR="00C35106" w:rsidRPr="00633320" w:rsidRDefault="00C35106" w:rsidP="00942698">
      <w:pPr>
        <w:pStyle w:val="ListParagraph"/>
        <w:numPr>
          <w:ilvl w:val="0"/>
          <w:numId w:val="38"/>
        </w:numPr>
      </w:pPr>
      <w:r w:rsidRPr="00633320">
        <w:t>WHO Ordinal S</w:t>
      </w:r>
      <w:r w:rsidR="003809B3" w:rsidRPr="00633320">
        <w:t>core</w:t>
      </w:r>
      <w:hyperlink w:anchor="_ENREF_10" w:tooltip="Marshall, 2020 #29" w:history="1">
        <w:r w:rsidR="00241978" w:rsidRPr="00633320">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241978" w:rsidRPr="00633320">
          <w:instrText xml:space="preserve"> ADDIN EN.CITE </w:instrText>
        </w:r>
        <w:r w:rsidR="00241978" w:rsidRPr="00633320">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10</w:t>
        </w:r>
        <w:r w:rsidR="00241978" w:rsidRPr="00633320">
          <w:fldChar w:fldCharType="end"/>
        </w:r>
      </w:hyperlink>
      <w:r w:rsidR="003809B3" w:rsidRPr="00633320">
        <w:t xml:space="preserve"> each day after randomisation until day 10 (or discharge if sooner)</w:t>
      </w:r>
    </w:p>
    <w:p w14:paraId="5BF4985D" w14:textId="4C1412E1" w:rsidR="003809B3" w:rsidRPr="00633320" w:rsidRDefault="003809B3" w:rsidP="00942698">
      <w:pPr>
        <w:pStyle w:val="ListParagraph"/>
        <w:numPr>
          <w:ilvl w:val="0"/>
          <w:numId w:val="38"/>
        </w:numPr>
      </w:pPr>
      <w:r w:rsidRPr="00633320">
        <w:t>Blood C-reactive protein</w:t>
      </w:r>
      <w:r w:rsidR="00404D9F" w:rsidRPr="00633320">
        <w:t>, creatinine</w:t>
      </w:r>
      <w:r w:rsidRPr="00633320">
        <w:t xml:space="preserve"> </w:t>
      </w:r>
      <w:r w:rsidR="001D1931" w:rsidRPr="00633320">
        <w:t xml:space="preserve">and alanine (or aspartate) transaminase </w:t>
      </w:r>
      <w:r w:rsidRPr="00633320">
        <w:t xml:space="preserve">on days 3, </w:t>
      </w:r>
      <w:r w:rsidR="0037464A" w:rsidRPr="00633320">
        <w:t>5</w:t>
      </w:r>
      <w:r w:rsidRPr="00633320">
        <w:t xml:space="preserve"> and 10</w:t>
      </w:r>
      <w:r w:rsidR="00290B70" w:rsidRPr="00633320">
        <w:t xml:space="preserve"> (</w:t>
      </w:r>
      <w:r w:rsidR="00612ECE" w:rsidRPr="00633320">
        <w:t>unless discharged sooner</w:t>
      </w:r>
      <w:r w:rsidR="00290B70" w:rsidRPr="00633320">
        <w:t>)</w:t>
      </w:r>
    </w:p>
    <w:p w14:paraId="3D0196E1" w14:textId="7E56443A" w:rsidR="001D1931" w:rsidRPr="00633320" w:rsidRDefault="001D1931" w:rsidP="00942698">
      <w:pPr>
        <w:pStyle w:val="ListParagraph"/>
        <w:numPr>
          <w:ilvl w:val="0"/>
          <w:numId w:val="38"/>
        </w:numPr>
      </w:pPr>
      <w:r w:rsidRPr="00633320">
        <w:t>Inc</w:t>
      </w:r>
      <w:r w:rsidR="00EE7B17" w:rsidRPr="00633320">
        <w:t>idence and severity of flushing and</w:t>
      </w:r>
      <w:r w:rsidR="00A91954" w:rsidRPr="00633320">
        <w:t xml:space="preserve"> </w:t>
      </w:r>
      <w:r w:rsidRPr="00633320">
        <w:t>gastrointestinal symptoms</w:t>
      </w:r>
      <w:r w:rsidR="00A91954" w:rsidRPr="00633320">
        <w:t xml:space="preserve"> </w:t>
      </w:r>
    </w:p>
    <w:p w14:paraId="36D02312" w14:textId="783AFAE2" w:rsidR="001D1931" w:rsidRPr="00633320" w:rsidRDefault="001D1931" w:rsidP="00942698">
      <w:pPr>
        <w:pStyle w:val="ListParagraph"/>
        <w:numPr>
          <w:ilvl w:val="0"/>
          <w:numId w:val="38"/>
        </w:numPr>
      </w:pPr>
      <w:r w:rsidRPr="00633320">
        <w:t>Reasons for stopping dimethyl fumarate</w:t>
      </w:r>
    </w:p>
    <w:p w14:paraId="468E14BC" w14:textId="44F91C41" w:rsidR="00FE2F14" w:rsidRPr="00633320" w:rsidRDefault="00FE2F14" w:rsidP="00FE2F14">
      <w:pPr>
        <w:rPr>
          <w:color w:val="000000" w:themeColor="text1"/>
        </w:rPr>
      </w:pPr>
    </w:p>
    <w:p w14:paraId="53BE5DC4" w14:textId="77777777" w:rsidR="004F244C" w:rsidRPr="00633320" w:rsidRDefault="004F244C" w:rsidP="001B27CF">
      <w:pPr>
        <w:pStyle w:val="Heading2"/>
        <w:rPr>
          <w:lang w:val="en-GB"/>
        </w:rPr>
      </w:pPr>
      <w:bookmarkStart w:id="173" w:name="_Ref34937519"/>
      <w:bookmarkStart w:id="174" w:name="_Toc37107294"/>
      <w:bookmarkStart w:id="175" w:name="_Toc38099250"/>
      <w:bookmarkStart w:id="176" w:name="_Toc44674848"/>
      <w:bookmarkStart w:id="177" w:name="_Toc75948782"/>
      <w:r w:rsidRPr="00633320">
        <w:rPr>
          <w:lang w:val="en-GB"/>
        </w:rPr>
        <w:lastRenderedPageBreak/>
        <w:t>Duration of follow-up</w:t>
      </w:r>
      <w:bookmarkEnd w:id="173"/>
      <w:bookmarkEnd w:id="174"/>
      <w:bookmarkEnd w:id="175"/>
      <w:bookmarkEnd w:id="176"/>
      <w:bookmarkEnd w:id="177"/>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44606382"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3 and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1B27CF">
      <w:pPr>
        <w:pStyle w:val="Heading2"/>
        <w:rPr>
          <w:lang w:val="en-GB"/>
        </w:rPr>
      </w:pPr>
      <w:bookmarkStart w:id="178" w:name="_Toc34778082"/>
      <w:bookmarkStart w:id="179" w:name="_Toc34778137"/>
      <w:bookmarkStart w:id="180" w:name="_Toc34778286"/>
      <w:bookmarkStart w:id="181" w:name="_Toc34778340"/>
      <w:bookmarkStart w:id="182" w:name="_Toc34778393"/>
      <w:bookmarkStart w:id="183" w:name="_Toc34778473"/>
      <w:bookmarkStart w:id="184" w:name="_Toc34778528"/>
      <w:bookmarkStart w:id="185" w:name="_Toc34778584"/>
      <w:bookmarkStart w:id="186" w:name="_Toc34780062"/>
      <w:bookmarkStart w:id="187" w:name="_Toc34780326"/>
      <w:bookmarkStart w:id="188" w:name="_Toc34780456"/>
      <w:bookmarkStart w:id="189" w:name="_Toc34778083"/>
      <w:bookmarkStart w:id="190" w:name="_Toc34778138"/>
      <w:bookmarkStart w:id="191" w:name="_Toc34778287"/>
      <w:bookmarkStart w:id="192" w:name="_Toc34778341"/>
      <w:bookmarkStart w:id="193" w:name="_Toc34778394"/>
      <w:bookmarkStart w:id="194" w:name="_Toc34778474"/>
      <w:bookmarkStart w:id="195" w:name="_Toc34778529"/>
      <w:bookmarkStart w:id="196" w:name="_Toc34778585"/>
      <w:bookmarkStart w:id="197" w:name="_Toc34780063"/>
      <w:bookmarkStart w:id="198" w:name="_Toc34780327"/>
      <w:bookmarkStart w:id="199" w:name="_Toc34780457"/>
      <w:bookmarkStart w:id="200" w:name="_Toc34778084"/>
      <w:bookmarkStart w:id="201" w:name="_Toc34778139"/>
      <w:bookmarkStart w:id="202" w:name="_Toc34778288"/>
      <w:bookmarkStart w:id="203" w:name="_Toc34778342"/>
      <w:bookmarkStart w:id="204" w:name="_Toc34778395"/>
      <w:bookmarkStart w:id="205" w:name="_Toc34778475"/>
      <w:bookmarkStart w:id="206" w:name="_Toc34778530"/>
      <w:bookmarkStart w:id="207" w:name="_Toc34778586"/>
      <w:bookmarkStart w:id="208" w:name="_Toc34780064"/>
      <w:bookmarkStart w:id="209" w:name="_Toc34780328"/>
      <w:bookmarkStart w:id="210" w:name="_Toc34780458"/>
      <w:bookmarkStart w:id="211" w:name="_Ref34936252"/>
      <w:bookmarkStart w:id="212" w:name="_Toc37107295"/>
      <w:bookmarkStart w:id="213" w:name="_Toc38099251"/>
      <w:bookmarkStart w:id="214" w:name="_Toc44674849"/>
      <w:bookmarkStart w:id="215" w:name="_Toc75948783"/>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633320">
        <w:rPr>
          <w:lang w:val="en-GB"/>
        </w:rPr>
        <w:t>Withdrawal of consent</w:t>
      </w:r>
      <w:bookmarkEnd w:id="211"/>
      <w:bookmarkEnd w:id="212"/>
      <w:bookmarkEnd w:id="213"/>
      <w:bookmarkEnd w:id="214"/>
      <w:bookmarkEnd w:id="215"/>
    </w:p>
    <w:p w14:paraId="319D3210" w14:textId="77777777"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3CCFFDCC" w:rsidR="00474DD8" w:rsidRPr="00633320" w:rsidRDefault="0088383F">
      <w:pPr>
        <w:autoSpaceDE/>
        <w:autoSpaceDN/>
        <w:adjustRightInd/>
        <w:contextualSpacing w:val="0"/>
        <w:jc w:val="left"/>
        <w:rPr>
          <w:b/>
          <w:bCs w:val="0"/>
          <w:caps/>
          <w:kern w:val="32"/>
          <w:sz w:val="28"/>
          <w:szCs w:val="28"/>
          <w:lang w:eastAsia="en-US"/>
        </w:rPr>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216" w:name="_Toc34778086"/>
      <w:bookmarkStart w:id="217" w:name="_Toc34778141"/>
      <w:bookmarkStart w:id="218" w:name="_Toc34778290"/>
      <w:bookmarkStart w:id="219" w:name="_Toc34778344"/>
      <w:bookmarkStart w:id="220" w:name="_Toc34778397"/>
      <w:bookmarkStart w:id="221" w:name="_Toc34778477"/>
      <w:bookmarkStart w:id="222" w:name="_Toc34778532"/>
      <w:bookmarkStart w:id="223" w:name="_Toc34778588"/>
      <w:bookmarkStart w:id="224" w:name="_Toc34780066"/>
      <w:bookmarkStart w:id="225" w:name="_Toc34780330"/>
      <w:bookmarkStart w:id="226" w:name="_Toc34780460"/>
      <w:bookmarkStart w:id="227" w:name="_Toc34778088"/>
      <w:bookmarkStart w:id="228" w:name="_Toc34778143"/>
      <w:bookmarkStart w:id="229" w:name="_Toc34778292"/>
      <w:bookmarkStart w:id="230" w:name="_Toc34778346"/>
      <w:bookmarkStart w:id="231" w:name="_Toc34778399"/>
      <w:bookmarkStart w:id="232" w:name="_Toc34778479"/>
      <w:bookmarkStart w:id="233" w:name="_Toc34778534"/>
      <w:bookmarkStart w:id="234" w:name="_Toc34778590"/>
      <w:bookmarkStart w:id="235" w:name="_Toc34780068"/>
      <w:bookmarkStart w:id="236" w:name="_Toc34780332"/>
      <w:bookmarkStart w:id="237" w:name="_Toc34780462"/>
      <w:bookmarkStart w:id="238" w:name="_Toc34778089"/>
      <w:bookmarkStart w:id="239" w:name="_Toc34778144"/>
      <w:bookmarkStart w:id="240" w:name="_Toc34778293"/>
      <w:bookmarkStart w:id="241" w:name="_Toc34778347"/>
      <w:bookmarkStart w:id="242" w:name="_Toc34778400"/>
      <w:bookmarkStart w:id="243" w:name="_Toc34778480"/>
      <w:bookmarkStart w:id="244" w:name="_Toc34778535"/>
      <w:bookmarkStart w:id="245" w:name="_Toc34778591"/>
      <w:bookmarkStart w:id="246" w:name="_Toc34780069"/>
      <w:bookmarkStart w:id="247" w:name="_Toc34780333"/>
      <w:bookmarkStart w:id="248" w:name="_Toc34780463"/>
      <w:bookmarkStart w:id="249" w:name="_Toc34778090"/>
      <w:bookmarkStart w:id="250" w:name="_Toc34778145"/>
      <w:bookmarkStart w:id="251" w:name="_Toc34778294"/>
      <w:bookmarkStart w:id="252" w:name="_Toc34778348"/>
      <w:bookmarkStart w:id="253" w:name="_Toc34778401"/>
      <w:bookmarkStart w:id="254" w:name="_Toc34778481"/>
      <w:bookmarkStart w:id="255" w:name="_Toc34778536"/>
      <w:bookmarkStart w:id="256" w:name="_Toc34778592"/>
      <w:bookmarkStart w:id="257" w:name="_Toc34780070"/>
      <w:bookmarkStart w:id="258" w:name="_Toc34780334"/>
      <w:bookmarkStart w:id="259" w:name="_Toc34780464"/>
      <w:bookmarkStart w:id="260" w:name="_Ref419466990"/>
      <w:bookmarkStart w:id="261" w:name="_Toc37107296"/>
      <w:bookmarkStart w:id="262" w:name="_Toc38099252"/>
      <w:bookmarkStart w:id="263" w:name="_Toc44674850"/>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14:paraId="40402F49" w14:textId="5A4AAE99" w:rsidR="004B65DD" w:rsidRPr="00633320" w:rsidRDefault="004B65DD" w:rsidP="00F123A0">
      <w:pPr>
        <w:pStyle w:val="StyleHeading1Linespacingsingle"/>
        <w:numPr>
          <w:ilvl w:val="0"/>
          <w:numId w:val="2"/>
        </w:numPr>
      </w:pPr>
      <w:bookmarkStart w:id="264" w:name="_Toc75948784"/>
      <w:r w:rsidRPr="00633320">
        <w:t>Statistical analysis</w:t>
      </w:r>
      <w:bookmarkEnd w:id="260"/>
      <w:bookmarkEnd w:id="261"/>
      <w:bookmarkEnd w:id="262"/>
      <w:bookmarkEnd w:id="263"/>
      <w:bookmarkEnd w:id="264"/>
    </w:p>
    <w:p w14:paraId="7962D184" w14:textId="77777777" w:rsidR="00EB55A5" w:rsidRPr="00633320" w:rsidRDefault="00EB55A5" w:rsidP="00D1558B">
      <w:pPr>
        <w:pStyle w:val="Default"/>
        <w:rPr>
          <w:sz w:val="22"/>
          <w:szCs w:val="22"/>
        </w:rPr>
      </w:pPr>
      <w:bookmarkStart w:id="265"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23E89903" w:rsidR="00D1558B" w:rsidRPr="00633320" w:rsidRDefault="00D1558B" w:rsidP="001B27CF">
      <w:pPr>
        <w:pStyle w:val="Heading2"/>
        <w:rPr>
          <w:lang w:val="en-GB"/>
        </w:rPr>
      </w:pPr>
      <w:bookmarkStart w:id="266" w:name="_Toc37107297"/>
      <w:bookmarkStart w:id="267" w:name="_Toc38099253"/>
      <w:bookmarkStart w:id="268" w:name="_Toc44674851"/>
      <w:bookmarkStart w:id="269" w:name="_Toc75948785"/>
      <w:r w:rsidRPr="00633320">
        <w:rPr>
          <w:lang w:val="en-GB"/>
        </w:rPr>
        <w:t>Outcomes</w:t>
      </w:r>
      <w:bookmarkEnd w:id="266"/>
      <w:bookmarkEnd w:id="267"/>
      <w:bookmarkEnd w:id="268"/>
      <w:bookmarkEnd w:id="269"/>
    </w:p>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7777777" w:rsidR="00D1558B" w:rsidRPr="00633320" w:rsidRDefault="00D1558B" w:rsidP="00F123A0">
      <w:r w:rsidRPr="00633320">
        <w:t xml:space="preserve">The </w:t>
      </w:r>
      <w:r w:rsidRPr="00633320">
        <w:rPr>
          <w:b/>
        </w:rPr>
        <w:t xml:space="preserve">secondary objectives </w:t>
      </w:r>
      <w:r w:rsidRPr="00633320">
        <w:t>are to assess the effects of study treatments on duration of hospital stay</w:t>
      </w:r>
      <w:r w:rsidR="00F47C60" w:rsidRPr="00633320">
        <w:t>;</w:t>
      </w:r>
      <w:r w:rsidRPr="00633320">
        <w:t xml:space="preserve"> </w:t>
      </w:r>
      <w:r w:rsidR="00646C04" w:rsidRPr="00633320">
        <w:t>and</w:t>
      </w:r>
      <w:r w:rsidR="00804477" w:rsidRPr="00633320">
        <w:t>,</w:t>
      </w:r>
      <w:r w:rsidR="00814A7F" w:rsidRPr="00633320">
        <w:t xml:space="preserve"> 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3452CDD4" w14:textId="77777777" w:rsidR="0031390B" w:rsidRPr="00633320" w:rsidRDefault="0031390B" w:rsidP="00F123A0"/>
    <w:p w14:paraId="67AF002D" w14:textId="2ECC6BA3"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lastRenderedPageBreak/>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008003BF" w:rsidRPr="00633320">
        <w:t xml:space="preserve"> and (assessed at 72 hours after randomi</w:t>
      </w:r>
      <w:r w:rsidR="00241978">
        <w:t>s</w:t>
      </w:r>
      <w:r w:rsidR="008003BF" w:rsidRPr="00633320">
        <w:t>ation among participants in main randomi</w:t>
      </w:r>
      <w:r w:rsidR="00241978">
        <w:t>s</w:t>
      </w:r>
      <w:r w:rsidR="008003BF" w:rsidRPr="00633320">
        <w:t>ation part B only) sudden worsening in respiratory status, severe allergic reaction, significant fever, sudden hypotension and clinical haemolysis</w:t>
      </w:r>
      <w:r w:rsidR="001B6204" w:rsidRPr="00633320">
        <w:t xml:space="preserve"> (which were collected until 15 January 2021 when the DMC recommended they were no longer required)</w:t>
      </w:r>
      <w:r w:rsidRPr="00633320">
        <w:t>.</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1B27CF">
      <w:pPr>
        <w:pStyle w:val="Heading2"/>
        <w:rPr>
          <w:lang w:val="en-GB"/>
        </w:rPr>
      </w:pPr>
      <w:bookmarkStart w:id="270" w:name="_Toc37107298"/>
      <w:bookmarkStart w:id="271" w:name="_Toc38099254"/>
      <w:bookmarkStart w:id="272" w:name="_Toc44674852"/>
      <w:bookmarkStart w:id="273" w:name="_Toc75948786"/>
      <w:r w:rsidRPr="00633320">
        <w:rPr>
          <w:lang w:val="en-GB"/>
        </w:rPr>
        <w:t>Methods of analysis</w:t>
      </w:r>
      <w:bookmarkEnd w:id="270"/>
      <w:bookmarkEnd w:id="271"/>
      <w:bookmarkEnd w:id="272"/>
      <w:bookmarkEnd w:id="273"/>
    </w:p>
    <w:p w14:paraId="40459BD7" w14:textId="77777777"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to the different treatment arms, irrespective of whether they received their allocated treatment (“intention-to-treat” analyses).</w:t>
      </w:r>
    </w:p>
    <w:p w14:paraId="49784B5D" w14:textId="77777777" w:rsidR="00E25844" w:rsidRPr="00633320" w:rsidRDefault="00E25844" w:rsidP="00336A40"/>
    <w:p w14:paraId="26F01AD5" w14:textId="7CAAA8D1"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633320">
        <w:t xml:space="preserve">For binary outcomes where the timing is unknown, the </w:t>
      </w:r>
      <w:r w:rsidR="0056140B" w:rsidRPr="00633320">
        <w:t xml:space="preserve">risk </w:t>
      </w:r>
      <w:r w:rsidR="00336A40" w:rsidRPr="00633320">
        <w:t>ratio and absolute risk difference will be calculated with confidence intervals and p-value reported. For the primary outcome</w:t>
      </w:r>
      <w:r w:rsidR="008F69C6" w:rsidRPr="00633320">
        <w:t xml:space="preserve"> (</w:t>
      </w:r>
      <w:r w:rsidR="00336A40" w:rsidRPr="00633320">
        <w:t>death within 28 days of randomisation</w:t>
      </w:r>
      <w:r w:rsidR="008F69C6" w:rsidRPr="00633320">
        <w:t>)</w:t>
      </w:r>
      <w:r w:rsidR="00336A40" w:rsidRPr="00633320">
        <w:t>, discharge alive before 28 days will assume safety from the event (</w:t>
      </w:r>
      <w:r w:rsidR="0056140B" w:rsidRPr="00633320">
        <w:t xml:space="preserve">unless there is </w:t>
      </w:r>
      <w:r w:rsidR="00336A40" w:rsidRPr="00633320">
        <w:t>additional data confirming otherwise).</w:t>
      </w:r>
    </w:p>
    <w:p w14:paraId="6442345E" w14:textId="77777777" w:rsidR="00336A40" w:rsidRPr="00633320" w:rsidRDefault="00336A40" w:rsidP="00336A40"/>
    <w:p w14:paraId="5ADFF5EE" w14:textId="40D650F0"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00C72A57" w:rsidRPr="00633320">
        <w:t xml:space="preserve"> (main randomisation </w:t>
      </w:r>
      <w:r w:rsidR="00C33BC1" w:rsidRPr="00633320">
        <w:t xml:space="preserve">part </w:t>
      </w:r>
      <w:r w:rsidR="00C72A57" w:rsidRPr="00633320">
        <w:t xml:space="preserve">A, </w:t>
      </w:r>
      <w:r w:rsidR="00F57A22" w:rsidRPr="00633320">
        <w:t>B</w:t>
      </w:r>
      <w:r w:rsidR="001B7F77" w:rsidRPr="00633320">
        <w:t>, C</w:t>
      </w:r>
      <w:r w:rsidR="006144C0">
        <w:t>,</w:t>
      </w:r>
      <w:r w:rsidR="00F57A22" w:rsidRPr="00633320">
        <w:t xml:space="preserve"> </w:t>
      </w:r>
      <w:r w:rsidR="001B7F77" w:rsidRPr="00633320">
        <w:t>D</w:t>
      </w:r>
      <w:r w:rsidR="00F57A22" w:rsidRPr="00633320">
        <w:t xml:space="preserve">, </w:t>
      </w:r>
      <w:r w:rsidR="006144C0">
        <w:t xml:space="preserve">E or F </w:t>
      </w:r>
      <w:r w:rsidR="00C72A57" w:rsidRPr="00633320">
        <w:t xml:space="preserve">and </w:t>
      </w:r>
      <w:r w:rsidR="00F31D86" w:rsidRPr="00633320">
        <w:t>second</w:t>
      </w:r>
      <w:r w:rsidR="00C72A57" w:rsidRPr="00633320">
        <w:t xml:space="preserve">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B4591A" w:rsidRPr="00633320">
        <w:t xml:space="preserve">Allowance </w:t>
      </w:r>
      <w:r w:rsidR="00626E73" w:rsidRPr="00633320">
        <w:t xml:space="preserve">for multiple treatment </w:t>
      </w:r>
      <w:r w:rsidR="003B2D1A" w:rsidRPr="00633320">
        <w:t>comparisons</w:t>
      </w:r>
      <w:r w:rsidR="00626E73" w:rsidRPr="00633320">
        <w:t xml:space="preserve"> due to the multi-arm design will be made. </w:t>
      </w:r>
      <w:r w:rsidR="00C84CA6" w:rsidRPr="00633320">
        <w:t>All p-values will be 2-sided.</w:t>
      </w:r>
    </w:p>
    <w:p w14:paraId="5CEA87FF" w14:textId="77777777" w:rsidR="001F3C6B" w:rsidRPr="00633320" w:rsidRDefault="001F3C6B" w:rsidP="001F3C6B"/>
    <w:p w14:paraId="3ECE10B0" w14:textId="6E7FE487"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 for the primary outcome using the statistical test for interaction (or test for trend where appropriate)</w:t>
      </w:r>
      <w:r w:rsidR="00F57479" w:rsidRPr="00633320">
        <w:t>. Sensitivity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E46528">
      <w:pPr>
        <w:pStyle w:val="Heading2"/>
        <w:rPr>
          <w:lang w:val="en-GB"/>
        </w:rPr>
      </w:pPr>
      <w:bookmarkStart w:id="274" w:name="_Toc75948787"/>
      <w:r w:rsidRPr="00633320">
        <w:rPr>
          <w:lang w:val="en-GB"/>
        </w:rPr>
        <w:lastRenderedPageBreak/>
        <w:t>Children</w:t>
      </w:r>
      <w:bookmarkEnd w:id="274"/>
    </w:p>
    <w:p w14:paraId="50184567" w14:textId="21FBCE08" w:rsidR="00CA5601" w:rsidRPr="00633320" w:rsidRDefault="00E46528" w:rsidP="00626E73">
      <w:r w:rsidRPr="00633320">
        <w:t>The primary outcome for children will be the number of days in hospital. This will be analysed using a negative binomial model utilizing a Bayesian framework with treatment indica</w:t>
      </w:r>
      <w:r w:rsidR="00147080" w:rsidRPr="00633320">
        <w:t>tors for tocilizumab and anakin</w:t>
      </w:r>
      <w:r w:rsidRPr="00633320">
        <w:t>ra as well as site and age. Non-informative prior distributions will be used for the treatment effects and mildly informative priors for the covariates. Further details will be described in a children-specific statistical analysis plan which will be agreed prior to unblinding any results to the Steering Committee.</w:t>
      </w:r>
    </w:p>
    <w:p w14:paraId="012C083F" w14:textId="5A397A67" w:rsidR="003809B3" w:rsidRPr="00633320" w:rsidRDefault="003809B3" w:rsidP="003809B3">
      <w:pPr>
        <w:pStyle w:val="Heading2"/>
        <w:rPr>
          <w:lang w:val="en-GB"/>
        </w:rPr>
      </w:pPr>
      <w:bookmarkStart w:id="275" w:name="_Toc75948788"/>
      <w:r w:rsidRPr="00633320">
        <w:rPr>
          <w:lang w:val="en-GB"/>
        </w:rPr>
        <w:t>Early phase assessments</w:t>
      </w:r>
      <w:bookmarkEnd w:id="275"/>
    </w:p>
    <w:p w14:paraId="6A19A359" w14:textId="797B067F" w:rsidR="003809B3" w:rsidRPr="00633320" w:rsidRDefault="003809B3" w:rsidP="003809B3">
      <w:r w:rsidRPr="00633320">
        <w:t xml:space="preserve">The primary </w:t>
      </w:r>
      <w:r w:rsidR="00912009" w:rsidRPr="00633320">
        <w:t>objective</w:t>
      </w:r>
      <w:r w:rsidRPr="00633320">
        <w:t xml:space="preserve"> for the early phase assessment of dimethyl fumarate </w:t>
      </w:r>
      <w:r w:rsidR="00912009" w:rsidRPr="00633320">
        <w:t xml:space="preserve">is to assess the effect of dimethyl fumarate on </w:t>
      </w:r>
      <w:r w:rsidRPr="00633320">
        <w:t>the S</w:t>
      </w:r>
      <w:r w:rsidR="006B184C" w:rsidRPr="00633320">
        <w:t>/F</w:t>
      </w:r>
      <w:r w:rsidR="006B184C" w:rsidRPr="00633320">
        <w:rPr>
          <w:vertAlign w:val="subscript"/>
        </w:rPr>
        <w:t>94</w:t>
      </w:r>
      <w:r w:rsidRPr="00633320">
        <w:t xml:space="preserve"> ratio. The primary comparison will involve an “intention to treat” analysis among all participants </w:t>
      </w:r>
      <w:r w:rsidR="00912009" w:rsidRPr="00633320">
        <w:t>randomised between dimethyl fumarate and its control</w:t>
      </w:r>
      <w:r w:rsidR="00912009" w:rsidRPr="00633320" w:rsidDel="00912009">
        <w:rPr>
          <w:rStyle w:val="CommentReference"/>
        </w:rPr>
        <w:t xml:space="preserve"> </w:t>
      </w:r>
      <w:r w:rsidRPr="00633320">
        <w:t>of the effect of dimethyl fumarate on S</w:t>
      </w:r>
      <w:r w:rsidR="00912009" w:rsidRPr="00633320">
        <w:t>p</w:t>
      </w:r>
      <w:r w:rsidRPr="00633320">
        <w:t>O</w:t>
      </w:r>
      <w:r w:rsidRPr="00633320">
        <w:rPr>
          <w:vertAlign w:val="subscript"/>
        </w:rPr>
        <w:t>2</w:t>
      </w:r>
      <w:r w:rsidRPr="00633320">
        <w:t>:FiO</w:t>
      </w:r>
      <w:r w:rsidRPr="00633320">
        <w:rPr>
          <w:vertAlign w:val="subscript"/>
        </w:rPr>
        <w:t>2</w:t>
      </w:r>
      <w:r w:rsidRPr="00633320">
        <w:t xml:space="preserve"> ratio at day </w:t>
      </w:r>
      <w:r w:rsidR="00612ECE" w:rsidRPr="00633320">
        <w:t>5</w:t>
      </w:r>
      <w:r w:rsidRPr="00633320">
        <w:t>.</w:t>
      </w:r>
      <w:r w:rsidR="001D1931" w:rsidRPr="00633320">
        <w:t xml:space="preserve"> </w:t>
      </w:r>
      <w:r w:rsidR="00612ECE" w:rsidRPr="00633320">
        <w:t xml:space="preserve">Secondary </w:t>
      </w:r>
      <w:r w:rsidR="00912009" w:rsidRPr="00633320">
        <w:t>objectives</w:t>
      </w:r>
      <w:r w:rsidR="00612ECE" w:rsidRPr="00633320">
        <w:t xml:space="preserve"> include </w:t>
      </w:r>
      <w:r w:rsidR="00912009" w:rsidRPr="00633320">
        <w:t xml:space="preserve">assessment of the effect of dimethyl fumarate on: </w:t>
      </w:r>
      <w:r w:rsidR="00612ECE" w:rsidRPr="00633320">
        <w:t xml:space="preserve">time to improvement by at least one category from the WHO ordinal scale at baseline; time to discharge; odds of improvement in clinical status at day 10; </w:t>
      </w:r>
      <w:r w:rsidR="00475F95" w:rsidRPr="00633320">
        <w:t>average</w:t>
      </w:r>
      <w:r w:rsidR="00612ECE" w:rsidRPr="00633320">
        <w:t xml:space="preserve"> WHO ordinal scale on days 3, 7 and 10; and study average blood C-reactive protein. </w:t>
      </w:r>
      <w:r w:rsidR="007E0BC4" w:rsidRPr="00633320">
        <w:t>These data (along with information on tolerability and safety) would be reviewed</w:t>
      </w:r>
      <w:r w:rsidR="000203BB" w:rsidRPr="00633320">
        <w:t xml:space="preserve"> to determine whether the balance of information favours assessing dimethyl fumarate in a larger comparison or not. </w:t>
      </w:r>
      <w:r w:rsidR="001D1931" w:rsidRPr="00633320">
        <w:t>Full details will be described in a statistical analysis plan which will be agreed prior to unblinding any results to the Steering Committee.</w:t>
      </w:r>
    </w:p>
    <w:p w14:paraId="4B1E6027" w14:textId="7B0DF3BD" w:rsidR="003809B3" w:rsidRPr="00633320" w:rsidRDefault="003809B3" w:rsidP="003809B3"/>
    <w:p w14:paraId="3CEB75A1" w14:textId="15788290" w:rsidR="008B728D" w:rsidRPr="00633320" w:rsidRDefault="003809B3" w:rsidP="00F73D0C">
      <w:r w:rsidRPr="00633320">
        <w:t xml:space="preserve">Based on </w:t>
      </w:r>
      <w:r w:rsidR="00475F95" w:rsidRPr="00633320">
        <w:t xml:space="preserve">unpublished </w:t>
      </w:r>
      <w:r w:rsidRPr="00633320">
        <w:t xml:space="preserve">data from </w:t>
      </w:r>
      <w:r w:rsidR="00612ECE" w:rsidRPr="00633320">
        <w:t>8500</w:t>
      </w:r>
      <w:r w:rsidRPr="00633320">
        <w:t xml:space="preserve"> patients with COVID-19, assuming a </w:t>
      </w:r>
      <w:r w:rsidR="00612ECE" w:rsidRPr="00633320">
        <w:t xml:space="preserve">mean (standard deviation) </w:t>
      </w:r>
      <w:r w:rsidR="006B184C" w:rsidRPr="00633320">
        <w:t>S/F</w:t>
      </w:r>
      <w:r w:rsidR="006B184C" w:rsidRPr="00633320">
        <w:rPr>
          <w:vertAlign w:val="subscript"/>
        </w:rPr>
        <w:t xml:space="preserve">94 </w:t>
      </w:r>
      <w:r w:rsidRPr="00633320">
        <w:t xml:space="preserve">ratio of </w:t>
      </w:r>
      <w:r w:rsidR="00612ECE" w:rsidRPr="00633320">
        <w:t>3.3 (1.7) at day 5,</w:t>
      </w:r>
      <w:r w:rsidRPr="00633320">
        <w:t xml:space="preserve"> and a correlation between an individual’s baseline and day </w:t>
      </w:r>
      <w:r w:rsidR="00612ECE" w:rsidRPr="00633320">
        <w:t>5</w:t>
      </w:r>
      <w:r w:rsidRPr="00633320">
        <w:t xml:space="preserve"> </w:t>
      </w:r>
      <w:r w:rsidR="006B184C" w:rsidRPr="00633320">
        <w:t>S/F</w:t>
      </w:r>
      <w:r w:rsidR="006B184C" w:rsidRPr="00633320">
        <w:rPr>
          <w:vertAlign w:val="subscript"/>
        </w:rPr>
        <w:t xml:space="preserve">94 </w:t>
      </w:r>
      <w:r w:rsidRPr="00633320">
        <w:t>ratio of 0.</w:t>
      </w:r>
      <w:r w:rsidR="00612ECE" w:rsidRPr="00633320">
        <w:t>5</w:t>
      </w:r>
      <w:r w:rsidRPr="00633320">
        <w:t xml:space="preserve">, randomisation of </w:t>
      </w:r>
      <w:r w:rsidR="00612ECE" w:rsidRPr="00633320">
        <w:t>400</w:t>
      </w:r>
      <w:r w:rsidRPr="00633320">
        <w:t xml:space="preserve"> participants will provide 90% power (at 2p=0.05) to detect a difference in </w:t>
      </w:r>
      <w:r w:rsidR="006B184C" w:rsidRPr="00633320">
        <w:t>S/F</w:t>
      </w:r>
      <w:r w:rsidR="006B184C" w:rsidRPr="00633320">
        <w:rPr>
          <w:vertAlign w:val="subscript"/>
        </w:rPr>
        <w:t xml:space="preserve">94 </w:t>
      </w:r>
      <w:r w:rsidRPr="00633320">
        <w:t xml:space="preserve">ratio of </w:t>
      </w:r>
      <w:r w:rsidR="00612ECE" w:rsidRPr="00633320">
        <w:t>0.5</w:t>
      </w:r>
      <w:r w:rsidRPr="00633320">
        <w:t xml:space="preserve"> (the chosen minimum clinically meaningful difference</w:t>
      </w:r>
      <w:r w:rsidR="00475F95" w:rsidRPr="00633320">
        <w:t xml:space="preserve"> [which is similar to the difference in 1 point on the WHO ordinal scale]</w:t>
      </w:r>
      <w:r w:rsidRPr="00633320">
        <w:t xml:space="preserve">), even if 10% of participants discontinue study treatment before day </w:t>
      </w:r>
      <w:r w:rsidR="00612ECE" w:rsidRPr="00633320">
        <w:t>5</w:t>
      </w:r>
      <w:r w:rsidRPr="00633320">
        <w:t>.</w:t>
      </w:r>
    </w:p>
    <w:p w14:paraId="36F4A254" w14:textId="0D7A3DBB" w:rsidR="007F4D0E" w:rsidRPr="00633320" w:rsidRDefault="00C71205" w:rsidP="00F123A0">
      <w:pPr>
        <w:pStyle w:val="StyleHeading1Linespacingsingle"/>
        <w:numPr>
          <w:ilvl w:val="0"/>
          <w:numId w:val="2"/>
        </w:numPr>
      </w:pPr>
      <w:bookmarkStart w:id="276" w:name="_Toc37770919"/>
      <w:bookmarkStart w:id="277" w:name="_Toc37771575"/>
      <w:bookmarkStart w:id="278" w:name="_Toc37107299"/>
      <w:bookmarkStart w:id="279" w:name="_Toc38099255"/>
      <w:bookmarkStart w:id="280" w:name="_Toc44674853"/>
      <w:bookmarkStart w:id="281" w:name="_Toc75948789"/>
      <w:bookmarkEnd w:id="276"/>
      <w:bookmarkEnd w:id="277"/>
      <w:r w:rsidRPr="00633320">
        <w:t>DATA and saFETy Monitoring</w:t>
      </w:r>
      <w:bookmarkEnd w:id="278"/>
      <w:bookmarkEnd w:id="279"/>
      <w:bookmarkEnd w:id="280"/>
      <w:bookmarkEnd w:id="281"/>
    </w:p>
    <w:p w14:paraId="62043107" w14:textId="43DFD65D" w:rsidR="00295817" w:rsidRPr="00633320" w:rsidRDefault="00295817" w:rsidP="001B27CF">
      <w:pPr>
        <w:pStyle w:val="Heading2"/>
        <w:rPr>
          <w:lang w:val="en-GB"/>
        </w:rPr>
      </w:pPr>
      <w:bookmarkStart w:id="282" w:name="_Ref34892690"/>
      <w:bookmarkStart w:id="283" w:name="_Toc37107300"/>
      <w:bookmarkStart w:id="284" w:name="_Toc38099256"/>
      <w:bookmarkStart w:id="285" w:name="_Toc44674854"/>
      <w:bookmarkStart w:id="286" w:name="_Toc75948790"/>
      <w:r w:rsidRPr="00633320">
        <w:rPr>
          <w:lang w:val="en-GB"/>
        </w:rPr>
        <w:t>Recording Suspected Serious Adverse Reactions</w:t>
      </w:r>
      <w:bookmarkEnd w:id="282"/>
      <w:bookmarkEnd w:id="283"/>
      <w:bookmarkEnd w:id="284"/>
      <w:bookmarkEnd w:id="285"/>
      <w:bookmarkEnd w:id="286"/>
    </w:p>
    <w:p w14:paraId="55D9C271" w14:textId="77777777" w:rsidR="007F4D0E" w:rsidRPr="00633320" w:rsidRDefault="007F4D0E" w:rsidP="00F123A0">
      <w:r w:rsidRPr="00633320">
        <w:t xml:space="preserve">The focus is on those events that, based on a single case, are highly likely to be related to the study medication. Examples include anaphylaxis, Stevens 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7777777" w:rsidR="007F4D0E" w:rsidRPr="00633320" w:rsidRDefault="007F4D0E" w:rsidP="00F123A0">
      <w:r w:rsidRPr="00633320">
        <w:t>Any Serious Adverse Event</w:t>
      </w:r>
      <w:r w:rsidRPr="00633320">
        <w:rPr>
          <w:rStyle w:val="FootnoteReference"/>
          <w:szCs w:val="22"/>
        </w:rPr>
        <w:footnoteReference w:id="11"/>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lastRenderedPageBreak/>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287" w:name="_Toc34778488"/>
      <w:bookmarkStart w:id="288" w:name="_Toc34778543"/>
      <w:bookmarkStart w:id="289" w:name="_Toc34778599"/>
      <w:bookmarkStart w:id="290" w:name="_Toc34780077"/>
      <w:bookmarkStart w:id="291" w:name="_Toc34778097"/>
      <w:bookmarkStart w:id="292" w:name="_Toc34778152"/>
      <w:bookmarkStart w:id="293" w:name="_Toc34778301"/>
      <w:bookmarkStart w:id="294" w:name="_Toc34778355"/>
      <w:bookmarkStart w:id="295" w:name="_Toc34778408"/>
      <w:bookmarkStart w:id="296" w:name="_Toc34778489"/>
      <w:bookmarkStart w:id="297" w:name="_Toc34778544"/>
      <w:bookmarkStart w:id="298" w:name="_Toc34778600"/>
      <w:bookmarkStart w:id="299" w:name="_Toc34780078"/>
      <w:bookmarkStart w:id="300" w:name="_Toc34778490"/>
      <w:bookmarkStart w:id="301" w:name="_Toc34778545"/>
      <w:bookmarkStart w:id="302" w:name="_Toc34778601"/>
      <w:bookmarkStart w:id="303" w:name="_Toc34780079"/>
      <w:bookmarkStart w:id="304" w:name="_Toc135020171"/>
      <w:bookmarkEnd w:id="265"/>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14:paraId="7751B26B" w14:textId="77777777" w:rsidR="00E86E55" w:rsidRPr="00633320" w:rsidRDefault="00E86E55" w:rsidP="001B27CF">
      <w:pPr>
        <w:pStyle w:val="Heading2"/>
        <w:rPr>
          <w:lang w:val="en-GB"/>
        </w:rPr>
      </w:pPr>
      <w:bookmarkStart w:id="305" w:name="_Toc37107301"/>
      <w:bookmarkStart w:id="306" w:name="_Toc38099257"/>
      <w:bookmarkStart w:id="307" w:name="_Toc44674855"/>
      <w:bookmarkStart w:id="308" w:name="_Toc75948791"/>
      <w:r w:rsidRPr="00633320">
        <w:rPr>
          <w:lang w:val="en-GB"/>
        </w:rPr>
        <w:t>Central assessment and onward reporting of SUSARs</w:t>
      </w:r>
      <w:bookmarkEnd w:id="305"/>
      <w:bookmarkEnd w:id="306"/>
      <w:bookmarkEnd w:id="307"/>
      <w:bookmarkEnd w:id="308"/>
    </w:p>
    <w:p w14:paraId="1436A716" w14:textId="77777777" w:rsidR="001A4D9F" w:rsidRPr="00633320" w:rsidRDefault="001A4D9F" w:rsidP="00F123A0"/>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7777777" w:rsidR="00121D5D" w:rsidRPr="00633320" w:rsidRDefault="00121D5D" w:rsidP="00E105FD">
      <w:pPr>
        <w:pStyle w:val="ListParagraph"/>
        <w:numPr>
          <w:ilvl w:val="0"/>
          <w:numId w:val="10"/>
        </w:numPr>
      </w:pPr>
      <w:r w:rsidRPr="00633320">
        <w:t>Events which are the consequence of COVID-19;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1B27CF">
      <w:pPr>
        <w:pStyle w:val="Heading2"/>
        <w:rPr>
          <w:lang w:val="en-GB"/>
        </w:rPr>
      </w:pPr>
      <w:bookmarkStart w:id="309" w:name="_Toc37107302"/>
      <w:bookmarkStart w:id="310" w:name="_Toc38099258"/>
      <w:bookmarkStart w:id="311" w:name="_Toc44674856"/>
      <w:bookmarkStart w:id="312" w:name="_Toc75948792"/>
      <w:r w:rsidRPr="00633320">
        <w:rPr>
          <w:lang w:val="en-GB"/>
        </w:rPr>
        <w:t>Recording other Adverse Events</w:t>
      </w:r>
      <w:bookmarkEnd w:id="309"/>
      <w:bookmarkEnd w:id="310"/>
      <w:bookmarkEnd w:id="311"/>
      <w:bookmarkEnd w:id="312"/>
    </w:p>
    <w:p w14:paraId="3D3409FB" w14:textId="5224B158"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1B483C">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1B483C">
        <w:t>2.7</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2"/>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313" w:name="_Toc514709855"/>
      <w:bookmarkStart w:id="314" w:name="_Toc514756016"/>
      <w:bookmarkStart w:id="315" w:name="_Toc514773832"/>
      <w:bookmarkStart w:id="316" w:name="_Toc514776538"/>
      <w:bookmarkStart w:id="317" w:name="_Toc514939412"/>
      <w:bookmarkStart w:id="318" w:name="_Toc514947223"/>
      <w:bookmarkStart w:id="319" w:name="_Toc515001195"/>
      <w:bookmarkStart w:id="320" w:name="_Toc34303402"/>
      <w:bookmarkStart w:id="321" w:name="_Toc514709856"/>
      <w:bookmarkStart w:id="322" w:name="_Toc514756017"/>
      <w:bookmarkStart w:id="323" w:name="_Toc514773833"/>
      <w:bookmarkStart w:id="324" w:name="_Toc514776539"/>
      <w:bookmarkStart w:id="325" w:name="_Toc514939413"/>
      <w:bookmarkStart w:id="326" w:name="_Toc514947224"/>
      <w:bookmarkStart w:id="327" w:name="_Toc515001196"/>
      <w:bookmarkStart w:id="328" w:name="_Toc34303403"/>
      <w:bookmarkStart w:id="329" w:name="_Toc502695956"/>
      <w:bookmarkStart w:id="330" w:name="_Toc502696245"/>
      <w:bookmarkStart w:id="331" w:name="_Toc503430774"/>
      <w:bookmarkEnd w:id="304"/>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2A02DE8D" w14:textId="1DEB9867" w:rsidR="004B65DD" w:rsidRPr="00633320" w:rsidRDefault="00123202" w:rsidP="001B27CF">
      <w:pPr>
        <w:pStyle w:val="Heading2"/>
        <w:rPr>
          <w:lang w:val="en-GB"/>
        </w:rPr>
      </w:pPr>
      <w:bookmarkStart w:id="332" w:name="_Toc247076032"/>
      <w:bookmarkStart w:id="333" w:name="_Toc247076034"/>
      <w:bookmarkStart w:id="334" w:name="_Toc247076037"/>
      <w:bookmarkStart w:id="335" w:name="_Toc247076039"/>
      <w:bookmarkStart w:id="336" w:name="_Toc135020176"/>
      <w:bookmarkStart w:id="337" w:name="_Ref247430832"/>
      <w:bookmarkStart w:id="338" w:name="_Ref490814834"/>
      <w:bookmarkStart w:id="339" w:name="_Ref491115124"/>
      <w:bookmarkStart w:id="340" w:name="_Toc37107303"/>
      <w:bookmarkStart w:id="341" w:name="_Toc38099259"/>
      <w:bookmarkStart w:id="342" w:name="_Toc44674857"/>
      <w:bookmarkStart w:id="343" w:name="_Toc75948793"/>
      <w:bookmarkEnd w:id="332"/>
      <w:bookmarkEnd w:id="333"/>
      <w:bookmarkEnd w:id="334"/>
      <w:bookmarkEnd w:id="335"/>
      <w:r w:rsidRPr="00633320">
        <w:rPr>
          <w:lang w:val="en-GB"/>
        </w:rPr>
        <w:t>R</w:t>
      </w:r>
      <w:r w:rsidR="004B65DD" w:rsidRPr="00633320">
        <w:rPr>
          <w:lang w:val="en-GB"/>
        </w:rPr>
        <w:t xml:space="preserve">ole of the </w:t>
      </w:r>
      <w:bookmarkEnd w:id="336"/>
      <w:bookmarkEnd w:id="337"/>
      <w:bookmarkEnd w:id="338"/>
      <w:bookmarkEnd w:id="339"/>
      <w:r w:rsidR="00E55C01" w:rsidRPr="00633320">
        <w:rPr>
          <w:lang w:val="en-GB"/>
        </w:rPr>
        <w:t>D</w:t>
      </w:r>
      <w:r w:rsidR="00E86E55" w:rsidRPr="00633320">
        <w:rPr>
          <w:lang w:val="en-GB"/>
        </w:rPr>
        <w:t>ata Monitoring Committee (DM</w:t>
      </w:r>
      <w:r w:rsidR="00E55C01" w:rsidRPr="00633320">
        <w:rPr>
          <w:lang w:val="en-GB"/>
        </w:rPr>
        <w:t>C</w:t>
      </w:r>
      <w:r w:rsidR="00E86E55" w:rsidRPr="00633320">
        <w:rPr>
          <w:lang w:val="en-GB"/>
        </w:rPr>
        <w:t>)</w:t>
      </w:r>
      <w:bookmarkEnd w:id="340"/>
      <w:bookmarkEnd w:id="341"/>
      <w:bookmarkEnd w:id="342"/>
      <w:bookmarkEnd w:id="343"/>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lastRenderedPageBreak/>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1B27CF">
      <w:pPr>
        <w:pStyle w:val="Heading2"/>
        <w:rPr>
          <w:lang w:val="en-GB"/>
        </w:rPr>
      </w:pPr>
      <w:bookmarkStart w:id="344" w:name="_Toc37107304"/>
      <w:bookmarkStart w:id="345" w:name="_Toc38099260"/>
      <w:bookmarkStart w:id="346" w:name="_Toc44674858"/>
      <w:bookmarkStart w:id="347" w:name="_Toc75948794"/>
      <w:r w:rsidRPr="00633320">
        <w:rPr>
          <w:lang w:val="en-GB"/>
        </w:rPr>
        <w:t>Blinding</w:t>
      </w:r>
      <w:bookmarkEnd w:id="344"/>
      <w:bookmarkEnd w:id="345"/>
      <w:bookmarkEnd w:id="346"/>
      <w:bookmarkEnd w:id="347"/>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348" w:name="_Toc37770926"/>
      <w:bookmarkStart w:id="349" w:name="_Toc37771582"/>
      <w:bookmarkStart w:id="350" w:name="_Toc37770927"/>
      <w:bookmarkStart w:id="351" w:name="_Toc37771583"/>
      <w:bookmarkStart w:id="352" w:name="_Toc37107305"/>
      <w:bookmarkStart w:id="353" w:name="_Toc38099261"/>
      <w:bookmarkStart w:id="354" w:name="_Toc44674859"/>
      <w:bookmarkEnd w:id="348"/>
      <w:bookmarkEnd w:id="349"/>
      <w:bookmarkEnd w:id="350"/>
      <w:bookmarkEnd w:id="351"/>
    </w:p>
    <w:p w14:paraId="55DB6216" w14:textId="475A73C3" w:rsidR="00295817" w:rsidRPr="00633320" w:rsidRDefault="00295817" w:rsidP="00F123A0">
      <w:pPr>
        <w:pStyle w:val="StyleHeading1Linespacingsingle"/>
        <w:numPr>
          <w:ilvl w:val="0"/>
          <w:numId w:val="2"/>
        </w:numPr>
      </w:pPr>
      <w:bookmarkStart w:id="355" w:name="_Toc75948795"/>
      <w:r w:rsidRPr="00633320">
        <w:t>Quality Management</w:t>
      </w:r>
      <w:bookmarkEnd w:id="352"/>
      <w:bookmarkEnd w:id="353"/>
      <w:bookmarkEnd w:id="354"/>
      <w:bookmarkEnd w:id="355"/>
    </w:p>
    <w:p w14:paraId="5C4EB6C3" w14:textId="77777777" w:rsidR="00EB55A5" w:rsidRPr="00633320" w:rsidRDefault="00EB55A5" w:rsidP="001B27CF">
      <w:pPr>
        <w:pStyle w:val="Heading2"/>
        <w:rPr>
          <w:lang w:val="en-GB"/>
        </w:rPr>
      </w:pPr>
      <w:bookmarkStart w:id="356" w:name="_Toc37107306"/>
      <w:bookmarkStart w:id="357" w:name="_Toc38099262"/>
      <w:bookmarkStart w:id="358" w:name="_Toc44674860"/>
      <w:bookmarkStart w:id="359" w:name="_Toc75948796"/>
      <w:r w:rsidRPr="00633320">
        <w:rPr>
          <w:lang w:val="en-GB"/>
        </w:rPr>
        <w:t>Quality By Design Principles</w:t>
      </w:r>
      <w:bookmarkEnd w:id="356"/>
      <w:bookmarkEnd w:id="357"/>
      <w:bookmarkEnd w:id="358"/>
      <w:bookmarkEnd w:id="359"/>
    </w:p>
    <w:p w14:paraId="52C64FB3" w14:textId="77777777"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rsidRPr="00633320">
        <w:t xml:space="preserve">suspected or </w:t>
      </w:r>
      <w:r w:rsidRPr="00633320">
        <w:t>confirmed SARS-CoV-2 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7777777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rsidRPr="00633320">
        <w:t xml:space="preserve">may well </w:t>
      </w:r>
      <w:r w:rsidRPr="00633320">
        <w:t>be overstretched, and mortality for hospitalised patients may be around 10% (</w:t>
      </w:r>
      <w:r w:rsidR="007F6901" w:rsidRPr="00633320">
        <w:t xml:space="preserve">or more </w:t>
      </w:r>
      <w:r w:rsidRPr="00633320">
        <w:t>in those who are older or have significant co-morbidity).</w:t>
      </w:r>
    </w:p>
    <w:p w14:paraId="1E7C5CC0" w14:textId="77777777" w:rsidR="00EB55A5" w:rsidRPr="00633320" w:rsidRDefault="00EB55A5" w:rsidP="00F123A0"/>
    <w:p w14:paraId="23FEE7DA" w14:textId="77777777" w:rsidR="004B65DD" w:rsidRPr="00633320" w:rsidRDefault="004B65DD" w:rsidP="001B27CF">
      <w:pPr>
        <w:pStyle w:val="Heading2"/>
        <w:rPr>
          <w:lang w:val="en-GB"/>
        </w:rPr>
      </w:pPr>
      <w:bookmarkStart w:id="360" w:name="_Toc36902929"/>
      <w:bookmarkStart w:id="361" w:name="_Toc36902930"/>
      <w:bookmarkStart w:id="362" w:name="_Toc135020178"/>
      <w:bookmarkStart w:id="363" w:name="_Toc37107307"/>
      <w:bookmarkStart w:id="364" w:name="_Toc38099263"/>
      <w:bookmarkStart w:id="365" w:name="_Toc44674861"/>
      <w:bookmarkStart w:id="366" w:name="_Toc75948797"/>
      <w:bookmarkEnd w:id="360"/>
      <w:bookmarkEnd w:id="361"/>
      <w:r w:rsidRPr="00633320">
        <w:rPr>
          <w:lang w:val="en-GB"/>
        </w:rPr>
        <w:t>Training and monitoring</w:t>
      </w:r>
      <w:bookmarkEnd w:id="362"/>
      <w:bookmarkEnd w:id="363"/>
      <w:bookmarkEnd w:id="364"/>
      <w:bookmarkEnd w:id="365"/>
      <w:bookmarkEnd w:id="366"/>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1B4B5224" w:rsidR="009B0676" w:rsidRPr="00633320" w:rsidRDefault="00DC2E51" w:rsidP="00F123A0">
      <w:r w:rsidRPr="00633320">
        <w:t xml:space="preserve">In the context of this epidemic, visits to hospital sites is 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rsidRPr="00633320">
        <w:instrText xml:space="preserve"> ADDIN EN.CITE </w:instrText>
      </w:r>
      <w:r w:rsidR="00475F95" w:rsidRPr="00633320">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rsidRPr="00633320">
        <w:instrText xml:space="preserve"> ADDIN EN.CITE.DATA </w:instrText>
      </w:r>
      <w:r w:rsidR="00475F95" w:rsidRPr="00633320">
        <w:fldChar w:fldCharType="end"/>
      </w:r>
      <w:r w:rsidR="008B728D" w:rsidRPr="00633320">
        <w:fldChar w:fldCharType="separate"/>
      </w:r>
      <w:hyperlink w:anchor="_ENREF_11" w:tooltip="Venet, 2012 #2802" w:history="1">
        <w:r w:rsidR="00241978" w:rsidRPr="00633320">
          <w:rPr>
            <w:noProof/>
            <w:vertAlign w:val="superscript"/>
          </w:rPr>
          <w:t>11</w:t>
        </w:r>
      </w:hyperlink>
      <w:r w:rsidR="00475F95" w:rsidRPr="00633320">
        <w:rPr>
          <w:noProof/>
          <w:vertAlign w:val="superscript"/>
        </w:rPr>
        <w:t>,</w:t>
      </w:r>
      <w:hyperlink w:anchor="_ENREF_12" w:tooltip="Administration., 2013 #113" w:history="1">
        <w:r w:rsidR="00241978" w:rsidRPr="00633320">
          <w:rPr>
            <w:noProof/>
            <w:vertAlign w:val="superscript"/>
          </w:rPr>
          <w:t>12</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367" w:name="_Toc528139379"/>
    </w:p>
    <w:p w14:paraId="2FBC8682" w14:textId="77777777" w:rsidR="009B64A3" w:rsidRPr="00633320" w:rsidRDefault="009B64A3" w:rsidP="001B27CF">
      <w:pPr>
        <w:pStyle w:val="Heading2"/>
        <w:rPr>
          <w:lang w:val="en-GB"/>
        </w:rPr>
      </w:pPr>
      <w:bookmarkStart w:id="368" w:name="_Toc37107308"/>
      <w:bookmarkStart w:id="369" w:name="_Toc38099264"/>
      <w:bookmarkStart w:id="370" w:name="_Toc44674862"/>
      <w:bookmarkStart w:id="371" w:name="_Toc75948798"/>
      <w:r w:rsidRPr="00633320">
        <w:rPr>
          <w:lang w:val="en-GB"/>
        </w:rPr>
        <w:t>Data management</w:t>
      </w:r>
      <w:bookmarkEnd w:id="368"/>
      <w:bookmarkEnd w:id="369"/>
      <w:bookmarkEnd w:id="370"/>
      <w:bookmarkEnd w:id="371"/>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1B27CF">
      <w:pPr>
        <w:pStyle w:val="Heading2"/>
        <w:rPr>
          <w:lang w:val="en-GB"/>
        </w:rPr>
      </w:pPr>
      <w:bookmarkStart w:id="372" w:name="_Toc37107309"/>
      <w:bookmarkStart w:id="373" w:name="_Toc38099265"/>
      <w:bookmarkStart w:id="374" w:name="_Toc44674863"/>
      <w:bookmarkStart w:id="375" w:name="_Toc75948799"/>
      <w:r w:rsidRPr="00633320">
        <w:rPr>
          <w:lang w:val="en-GB"/>
        </w:rPr>
        <w:t>Source documents and archiving</w:t>
      </w:r>
      <w:bookmarkEnd w:id="372"/>
      <w:bookmarkEnd w:id="373"/>
      <w:bookmarkEnd w:id="374"/>
      <w:bookmarkEnd w:id="375"/>
    </w:p>
    <w:p w14:paraId="28854E24" w14:textId="34B3218B"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w:t>
      </w:r>
      <w:r w:rsidR="00BB04DD" w:rsidRPr="00633320">
        <w:lastRenderedPageBreak/>
        <w:t xml:space="preserve">(see section </w:t>
      </w:r>
      <w:r w:rsidR="00BB04DD" w:rsidRPr="00633320">
        <w:fldChar w:fldCharType="begin"/>
      </w:r>
      <w:r w:rsidR="00BB04DD" w:rsidRPr="00633320">
        <w:instrText xml:space="preserve"> REF _Ref34937519 \r \h </w:instrText>
      </w:r>
      <w:r w:rsidR="00BB04DD" w:rsidRPr="00633320">
        <w:fldChar w:fldCharType="separate"/>
      </w:r>
      <w:r w:rsidR="001B483C">
        <w:t>2.8</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77777777" w:rsidR="004010F4" w:rsidRPr="00633320" w:rsidRDefault="004010F4" w:rsidP="00F123A0"/>
    <w:p w14:paraId="109E6B91" w14:textId="77777777" w:rsidR="00C71205" w:rsidRPr="00633320" w:rsidRDefault="00C71205" w:rsidP="00F123A0">
      <w:pPr>
        <w:pStyle w:val="StyleHeading1Linespacingsingle"/>
        <w:numPr>
          <w:ilvl w:val="0"/>
          <w:numId w:val="2"/>
        </w:numPr>
      </w:pPr>
      <w:bookmarkStart w:id="376" w:name="_Toc37107310"/>
      <w:bookmarkStart w:id="377" w:name="_Toc38099266"/>
      <w:bookmarkStart w:id="378" w:name="_Toc44674864"/>
      <w:bookmarkStart w:id="379" w:name="_Toc75948800"/>
      <w:r w:rsidRPr="00633320">
        <w:t>Operational and administrative details</w:t>
      </w:r>
      <w:bookmarkEnd w:id="376"/>
      <w:bookmarkEnd w:id="377"/>
      <w:bookmarkEnd w:id="378"/>
      <w:bookmarkEnd w:id="379"/>
    </w:p>
    <w:p w14:paraId="28915A31" w14:textId="77777777" w:rsidR="009B64A3" w:rsidRPr="00633320" w:rsidRDefault="009B64A3" w:rsidP="001B27CF">
      <w:pPr>
        <w:pStyle w:val="Heading2"/>
        <w:rPr>
          <w:lang w:val="en-GB"/>
        </w:rPr>
      </w:pPr>
      <w:bookmarkStart w:id="380" w:name="_Toc37107311"/>
      <w:bookmarkStart w:id="381" w:name="_Toc38099267"/>
      <w:bookmarkStart w:id="382" w:name="_Toc44674865"/>
      <w:bookmarkStart w:id="383" w:name="_Toc75948801"/>
      <w:r w:rsidRPr="00633320">
        <w:rPr>
          <w:lang w:val="en-GB"/>
        </w:rPr>
        <w:t>Sponsor and coordination</w:t>
      </w:r>
      <w:bookmarkEnd w:id="380"/>
      <w:bookmarkEnd w:id="381"/>
      <w:bookmarkEnd w:id="382"/>
      <w:bookmarkEnd w:id="383"/>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1B27CF">
      <w:pPr>
        <w:pStyle w:val="Heading2"/>
        <w:rPr>
          <w:lang w:val="en-GB"/>
        </w:rPr>
      </w:pPr>
      <w:bookmarkStart w:id="384" w:name="_Toc37107312"/>
      <w:bookmarkStart w:id="385" w:name="_Toc38099268"/>
      <w:bookmarkStart w:id="386" w:name="_Toc44674866"/>
      <w:bookmarkStart w:id="387" w:name="_Toc75948802"/>
      <w:r w:rsidRPr="00633320">
        <w:rPr>
          <w:lang w:val="en-GB"/>
        </w:rPr>
        <w:t>Funding</w:t>
      </w:r>
      <w:bookmarkEnd w:id="384"/>
      <w:bookmarkEnd w:id="385"/>
      <w:bookmarkEnd w:id="386"/>
      <w:bookmarkEnd w:id="387"/>
    </w:p>
    <w:p w14:paraId="4E4DB8B8" w14:textId="676A006B"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Wellcome Trust, </w:t>
      </w:r>
      <w:r w:rsidRPr="00633320">
        <w:t xml:space="preserve">and by core funding provided by NIHR Oxford Biomedical Research Centre, </w:t>
      </w:r>
      <w:r w:rsidR="00AC7CBB" w:rsidRPr="00633320">
        <w:t xml:space="preserve">the Wellcome Trust, the Bill and Melinda Gates Foundation, </w:t>
      </w:r>
      <w:r w:rsidR="00602571" w:rsidRPr="00633320">
        <w:t xml:space="preserve">Department for International Development,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1B27CF">
      <w:pPr>
        <w:pStyle w:val="Heading2"/>
        <w:rPr>
          <w:lang w:val="en-GB"/>
        </w:rPr>
      </w:pPr>
      <w:bookmarkStart w:id="388" w:name="_Toc37107313"/>
      <w:bookmarkStart w:id="389" w:name="_Toc38099269"/>
      <w:bookmarkStart w:id="390" w:name="_Toc44674867"/>
      <w:bookmarkStart w:id="391" w:name="_Toc75948803"/>
      <w:r w:rsidRPr="00633320">
        <w:rPr>
          <w:lang w:val="en-GB"/>
        </w:rPr>
        <w:t>Indemnity</w:t>
      </w:r>
      <w:bookmarkEnd w:id="388"/>
      <w:bookmarkEnd w:id="389"/>
      <w:bookmarkEnd w:id="390"/>
      <w:bookmarkEnd w:id="391"/>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1B27CF">
      <w:pPr>
        <w:pStyle w:val="Heading2"/>
        <w:rPr>
          <w:lang w:val="en-GB"/>
        </w:rPr>
      </w:pPr>
      <w:bookmarkStart w:id="392" w:name="_Toc37107314"/>
      <w:bookmarkStart w:id="393" w:name="_Toc38099270"/>
      <w:bookmarkStart w:id="394" w:name="_Toc44674868"/>
      <w:bookmarkStart w:id="395" w:name="_Toc75948804"/>
      <w:r w:rsidRPr="00633320">
        <w:rPr>
          <w:lang w:val="en-GB"/>
        </w:rPr>
        <w:t>Local Clinical Centres</w:t>
      </w:r>
      <w:bookmarkEnd w:id="392"/>
      <w:bookmarkEnd w:id="393"/>
      <w:bookmarkEnd w:id="394"/>
      <w:bookmarkEnd w:id="395"/>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1B27CF">
      <w:pPr>
        <w:pStyle w:val="Heading2"/>
        <w:rPr>
          <w:lang w:val="en-GB"/>
        </w:rPr>
      </w:pPr>
      <w:bookmarkStart w:id="396" w:name="_Toc34778609"/>
      <w:bookmarkStart w:id="397" w:name="_Toc34780093"/>
      <w:bookmarkStart w:id="398" w:name="_Toc34780353"/>
      <w:bookmarkStart w:id="399" w:name="_Toc34780483"/>
      <w:bookmarkStart w:id="400" w:name="_Toc135020179"/>
      <w:bookmarkStart w:id="401" w:name="_Toc37107315"/>
      <w:bookmarkStart w:id="402" w:name="_Toc38099271"/>
      <w:bookmarkStart w:id="403" w:name="_Toc44674869"/>
      <w:bookmarkStart w:id="404" w:name="_Toc75948805"/>
      <w:bookmarkEnd w:id="396"/>
      <w:bookmarkEnd w:id="397"/>
      <w:bookmarkEnd w:id="398"/>
      <w:bookmarkEnd w:id="399"/>
      <w:r w:rsidRPr="00633320">
        <w:rPr>
          <w:lang w:val="en-GB"/>
        </w:rPr>
        <w:t xml:space="preserve">Supply of study </w:t>
      </w:r>
      <w:bookmarkEnd w:id="367"/>
      <w:bookmarkEnd w:id="400"/>
      <w:r w:rsidR="00C71205" w:rsidRPr="00633320">
        <w:rPr>
          <w:lang w:val="en-GB"/>
        </w:rPr>
        <w:t>treatment</w:t>
      </w:r>
      <w:r w:rsidR="006A79C3" w:rsidRPr="00633320">
        <w:rPr>
          <w:lang w:val="en-GB"/>
        </w:rPr>
        <w:t>s</w:t>
      </w:r>
      <w:bookmarkEnd w:id="401"/>
      <w:bookmarkEnd w:id="402"/>
      <w:bookmarkEnd w:id="403"/>
      <w:bookmarkEnd w:id="404"/>
    </w:p>
    <w:p w14:paraId="7A46E397" w14:textId="3C2F5CDC"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913157" w:rsidRPr="00633320">
        <w:t>baricitinib</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w:t>
      </w:r>
      <w:r w:rsidR="00A90F8D" w:rsidRPr="00633320">
        <w:lastRenderedPageBreak/>
        <w:t>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1B27CF">
      <w:pPr>
        <w:pStyle w:val="Heading2"/>
        <w:rPr>
          <w:lang w:val="en-GB"/>
        </w:rPr>
      </w:pPr>
      <w:bookmarkStart w:id="405" w:name="_Toc34780096"/>
      <w:bookmarkStart w:id="406" w:name="_Toc34780356"/>
      <w:bookmarkStart w:id="407" w:name="_Toc34780486"/>
      <w:bookmarkStart w:id="408" w:name="_Toc34780097"/>
      <w:bookmarkStart w:id="409" w:name="_Toc34780357"/>
      <w:bookmarkStart w:id="410" w:name="_Toc34780487"/>
      <w:bookmarkStart w:id="411" w:name="_Toc34780099"/>
      <w:bookmarkStart w:id="412" w:name="_Toc34780359"/>
      <w:bookmarkStart w:id="413" w:name="_Toc34780489"/>
      <w:bookmarkStart w:id="414" w:name="_Toc34780100"/>
      <w:bookmarkStart w:id="415" w:name="_Toc34780360"/>
      <w:bookmarkStart w:id="416" w:name="_Toc34780490"/>
      <w:bookmarkStart w:id="417" w:name="_Toc514776555"/>
      <w:bookmarkStart w:id="418" w:name="_Toc514939429"/>
      <w:bookmarkStart w:id="419" w:name="_Toc514947240"/>
      <w:bookmarkStart w:id="420" w:name="_Toc514776556"/>
      <w:bookmarkStart w:id="421" w:name="_Toc514939430"/>
      <w:bookmarkStart w:id="422" w:name="_Toc514947241"/>
      <w:bookmarkStart w:id="423" w:name="_Toc34780101"/>
      <w:bookmarkStart w:id="424" w:name="_Toc34780361"/>
      <w:bookmarkStart w:id="425" w:name="_Toc34780491"/>
      <w:bookmarkStart w:id="426" w:name="_Toc34780102"/>
      <w:bookmarkStart w:id="427" w:name="_Toc34780362"/>
      <w:bookmarkStart w:id="428" w:name="_Toc34780492"/>
      <w:bookmarkStart w:id="429" w:name="_Toc34780105"/>
      <w:bookmarkStart w:id="430" w:name="_Toc34780365"/>
      <w:bookmarkStart w:id="431" w:name="_Toc34780495"/>
      <w:bookmarkStart w:id="432" w:name="_Toc34780107"/>
      <w:bookmarkStart w:id="433" w:name="_Toc34780367"/>
      <w:bookmarkStart w:id="434" w:name="_Toc34780497"/>
      <w:bookmarkStart w:id="435" w:name="_Toc34780108"/>
      <w:bookmarkStart w:id="436" w:name="_Toc34780368"/>
      <w:bookmarkStart w:id="437" w:name="_Toc34780498"/>
      <w:bookmarkStart w:id="438" w:name="_Toc34780110"/>
      <w:bookmarkStart w:id="439" w:name="_Toc34780370"/>
      <w:bookmarkStart w:id="440" w:name="_Toc34780500"/>
      <w:bookmarkStart w:id="441" w:name="_Toc34780111"/>
      <w:bookmarkStart w:id="442" w:name="_Toc34780371"/>
      <w:bookmarkStart w:id="443" w:name="_Toc34780501"/>
      <w:bookmarkStart w:id="444" w:name="_Toc34780112"/>
      <w:bookmarkStart w:id="445" w:name="_Toc34780372"/>
      <w:bookmarkStart w:id="446" w:name="_Toc34780502"/>
      <w:bookmarkStart w:id="447" w:name="_Toc37107316"/>
      <w:bookmarkStart w:id="448" w:name="_Toc38099272"/>
      <w:bookmarkStart w:id="449" w:name="_Toc44674870"/>
      <w:bookmarkStart w:id="450" w:name="_Toc75948806"/>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633320">
        <w:rPr>
          <w:lang w:val="en-GB"/>
        </w:rPr>
        <w:t>End of trial</w:t>
      </w:r>
      <w:bookmarkEnd w:id="447"/>
      <w:bookmarkEnd w:id="448"/>
      <w:bookmarkEnd w:id="449"/>
      <w:bookmarkEnd w:id="450"/>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1B27CF">
      <w:pPr>
        <w:pStyle w:val="Heading2"/>
        <w:rPr>
          <w:lang w:val="en-GB"/>
        </w:rPr>
      </w:pPr>
      <w:bookmarkStart w:id="451" w:name="_Toc261531375"/>
      <w:bookmarkStart w:id="452" w:name="_Toc261531376"/>
      <w:bookmarkStart w:id="453" w:name="_Toc528139386"/>
      <w:bookmarkStart w:id="454" w:name="_Toc135020188"/>
      <w:bookmarkStart w:id="455" w:name="_Toc37107317"/>
      <w:bookmarkStart w:id="456" w:name="_Toc38099273"/>
      <w:bookmarkStart w:id="457" w:name="_Toc44674871"/>
      <w:bookmarkStart w:id="458" w:name="_Toc75948807"/>
      <w:bookmarkEnd w:id="451"/>
      <w:bookmarkEnd w:id="452"/>
      <w:r w:rsidRPr="00633320">
        <w:rPr>
          <w:lang w:val="en-GB"/>
        </w:rPr>
        <w:t>Publications</w:t>
      </w:r>
      <w:r w:rsidR="0083053F" w:rsidRPr="00633320">
        <w:rPr>
          <w:lang w:val="en-GB"/>
        </w:rPr>
        <w:t xml:space="preserve"> and</w:t>
      </w:r>
      <w:r w:rsidRPr="00633320">
        <w:rPr>
          <w:lang w:val="en-GB"/>
        </w:rPr>
        <w:t xml:space="preserve"> reports</w:t>
      </w:r>
      <w:bookmarkEnd w:id="453"/>
      <w:bookmarkEnd w:id="454"/>
      <w:bookmarkEnd w:id="455"/>
      <w:bookmarkEnd w:id="456"/>
      <w:bookmarkEnd w:id="457"/>
      <w:bookmarkEnd w:id="458"/>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1B27CF">
      <w:pPr>
        <w:pStyle w:val="Heading2"/>
        <w:rPr>
          <w:lang w:val="en-GB"/>
        </w:rPr>
      </w:pPr>
      <w:bookmarkStart w:id="459" w:name="_Toc37107318"/>
      <w:bookmarkStart w:id="460" w:name="_Toc38099274"/>
      <w:bookmarkStart w:id="461" w:name="_Toc44674872"/>
      <w:bookmarkStart w:id="462" w:name="_Toc75948808"/>
      <w:r w:rsidRPr="00633320">
        <w:rPr>
          <w:lang w:val="en-GB"/>
        </w:rPr>
        <w:t>Substudies</w:t>
      </w:r>
      <w:bookmarkEnd w:id="459"/>
      <w:bookmarkEnd w:id="460"/>
      <w:bookmarkEnd w:id="461"/>
      <w:bookmarkEnd w:id="462"/>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51A791C5" w14:textId="77777777" w:rsidR="00734CD3" w:rsidRPr="00633320" w:rsidRDefault="00734CD3" w:rsidP="00F123A0"/>
    <w:p w14:paraId="2368DCCE" w14:textId="77777777" w:rsidR="00734CD3" w:rsidRPr="00633320" w:rsidRDefault="00734CD3" w:rsidP="00734CD3">
      <w:pPr>
        <w:pStyle w:val="StyleHeading1Linespacingsingle"/>
        <w:numPr>
          <w:ilvl w:val="0"/>
          <w:numId w:val="2"/>
        </w:numPr>
      </w:pPr>
      <w:bookmarkStart w:id="463" w:name="_Toc44674873"/>
      <w:bookmarkStart w:id="464" w:name="_Toc75948809"/>
      <w:r w:rsidRPr="00633320">
        <w:t>VERSION HISTORY</w:t>
      </w:r>
      <w:bookmarkEnd w:id="463"/>
      <w:bookmarkEnd w:id="464"/>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31390B">
        <w:tc>
          <w:tcPr>
            <w:tcW w:w="2156" w:type="dxa"/>
          </w:tcPr>
          <w:p w14:paraId="5213BE4A" w14:textId="77777777" w:rsidR="009A510F" w:rsidRPr="00633320" w:rsidRDefault="009A510F" w:rsidP="00F123A0">
            <w:pPr>
              <w:rPr>
                <w:sz w:val="20"/>
              </w:rPr>
            </w:pPr>
            <w:bookmarkStart w:id="465" w:name="_Toc37771598"/>
            <w:bookmarkStart w:id="466" w:name="_Toc261531379"/>
            <w:bookmarkStart w:id="467" w:name="_Toc494539256"/>
            <w:bookmarkStart w:id="468" w:name="_Toc494539258"/>
            <w:bookmarkStart w:id="469" w:name="_Toc494539259"/>
            <w:bookmarkStart w:id="470" w:name="_Toc499039131"/>
            <w:bookmarkStart w:id="471" w:name="_Toc499041180"/>
            <w:bookmarkStart w:id="472" w:name="_Toc499141708"/>
            <w:bookmarkStart w:id="473" w:name="_Toc499141999"/>
            <w:bookmarkStart w:id="474" w:name="_Toc499144817"/>
            <w:bookmarkStart w:id="475" w:name="_Toc499039132"/>
            <w:bookmarkStart w:id="476" w:name="_Toc499041181"/>
            <w:bookmarkStart w:id="477" w:name="_Toc499141709"/>
            <w:bookmarkStart w:id="478" w:name="_Toc499142000"/>
            <w:bookmarkStart w:id="479" w:name="_Toc499144818"/>
            <w:bookmarkStart w:id="480" w:name="_Toc40209089"/>
            <w:bookmarkStart w:id="481" w:name="_Toc40209147"/>
            <w:bookmarkStart w:id="482" w:name="_Toc40209205"/>
            <w:bookmarkStart w:id="483" w:name="_Toc40209090"/>
            <w:bookmarkStart w:id="484" w:name="_Toc40209148"/>
            <w:bookmarkStart w:id="485" w:name="_Toc40209206"/>
            <w:bookmarkStart w:id="486" w:name="_Toc40209091"/>
            <w:bookmarkStart w:id="487" w:name="_Toc40209149"/>
            <w:bookmarkStart w:id="488" w:name="_Toc40209207"/>
            <w:bookmarkStart w:id="489" w:name="_Toc40209092"/>
            <w:bookmarkStart w:id="490" w:name="_Toc40209150"/>
            <w:bookmarkStart w:id="491" w:name="_Toc40209208"/>
            <w:bookmarkStart w:id="492" w:name="_Toc40209093"/>
            <w:bookmarkStart w:id="493" w:name="_Toc40209151"/>
            <w:bookmarkStart w:id="494" w:name="_Toc40209209"/>
            <w:bookmarkStart w:id="495" w:name="_Toc40209094"/>
            <w:bookmarkStart w:id="496" w:name="_Toc40209152"/>
            <w:bookmarkStart w:id="497" w:name="_Toc40209210"/>
            <w:bookmarkStart w:id="498" w:name="_Toc40209154"/>
            <w:bookmarkStart w:id="499" w:name="_Toc124158421"/>
            <w:bookmarkStart w:id="500" w:name="_Toc13502018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31390B">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31390B">
        <w:tc>
          <w:tcPr>
            <w:tcW w:w="2156" w:type="dxa"/>
          </w:tcPr>
          <w:p w14:paraId="51045686" w14:textId="6461F9E3" w:rsidR="00FA08CD" w:rsidRPr="00633320" w:rsidRDefault="00FA08CD" w:rsidP="00FA08CD">
            <w:pPr>
              <w:rPr>
                <w:sz w:val="20"/>
                <w:szCs w:val="20"/>
              </w:rPr>
            </w:pPr>
            <w:r>
              <w:rPr>
                <w:sz w:val="20"/>
                <w:szCs w:val="20"/>
              </w:rPr>
              <w:lastRenderedPageBreak/>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31390B">
        <w:tc>
          <w:tcPr>
            <w:tcW w:w="2156" w:type="dxa"/>
          </w:tcPr>
          <w:p w14:paraId="0BAC95B8" w14:textId="7FE09EE0" w:rsidR="00CF4E68" w:rsidRDefault="00CF4E68" w:rsidP="00F123A0">
            <w:pPr>
              <w:rPr>
                <w:sz w:val="20"/>
                <w:szCs w:val="20"/>
              </w:rPr>
            </w:pPr>
            <w:r>
              <w:rPr>
                <w:sz w:val="20"/>
                <w:szCs w:val="20"/>
              </w:rPr>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c>
          <w:tcPr>
            <w:tcW w:w="2156" w:type="dxa"/>
          </w:tcPr>
          <w:p w14:paraId="42786D0C" w14:textId="3F0444D1" w:rsidR="00071417" w:rsidRDefault="00071417" w:rsidP="00F123A0">
            <w:pPr>
              <w:rPr>
                <w:sz w:val="20"/>
                <w:szCs w:val="20"/>
              </w:rPr>
            </w:pPr>
            <w:r>
              <w:rPr>
                <w:sz w:val="20"/>
                <w:szCs w:val="20"/>
              </w:rPr>
              <w:t>V16.1</w:t>
            </w:r>
          </w:p>
        </w:tc>
        <w:tc>
          <w:tcPr>
            <w:tcW w:w="1740" w:type="dxa"/>
          </w:tcPr>
          <w:p w14:paraId="20FC3563" w14:textId="3CC0B73F" w:rsidR="00071417" w:rsidRDefault="00071417" w:rsidP="007A567D">
            <w:pPr>
              <w:rPr>
                <w:sz w:val="20"/>
                <w:szCs w:val="20"/>
              </w:rPr>
            </w:pPr>
            <w:r>
              <w:rPr>
                <w:sz w:val="20"/>
                <w:szCs w:val="20"/>
              </w:rPr>
              <w:t>08-Jul-2021</w:t>
            </w:r>
          </w:p>
        </w:tc>
        <w:tc>
          <w:tcPr>
            <w:tcW w:w="6244"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31390B">
        <w:tc>
          <w:tcPr>
            <w:tcW w:w="2156" w:type="dxa"/>
          </w:tcPr>
          <w:p w14:paraId="7909AEFC" w14:textId="630562DE" w:rsidR="00071417" w:rsidRDefault="00071417" w:rsidP="00F123A0">
            <w:pPr>
              <w:rPr>
                <w:sz w:val="20"/>
                <w:szCs w:val="20"/>
              </w:rPr>
            </w:pPr>
            <w:r>
              <w:rPr>
                <w:sz w:val="20"/>
                <w:szCs w:val="20"/>
              </w:rPr>
              <w:t>V17.0</w:t>
            </w:r>
          </w:p>
        </w:tc>
        <w:tc>
          <w:tcPr>
            <w:tcW w:w="1740"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244"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31390B">
        <w:trPr>
          <w:ins w:id="501" w:author="Richard Haynes" w:date="2021-08-10T14:29:00Z"/>
        </w:trPr>
        <w:tc>
          <w:tcPr>
            <w:tcW w:w="2156" w:type="dxa"/>
          </w:tcPr>
          <w:p w14:paraId="42894D48" w14:textId="140F4E66" w:rsidR="00180DB3" w:rsidRDefault="00180DB3" w:rsidP="00F123A0">
            <w:pPr>
              <w:rPr>
                <w:ins w:id="502" w:author="Richard Haynes" w:date="2021-08-10T14:29:00Z"/>
                <w:sz w:val="20"/>
                <w:szCs w:val="20"/>
              </w:rPr>
            </w:pPr>
            <w:ins w:id="503" w:author="Richard Haynes" w:date="2021-08-10T14:29:00Z">
              <w:r>
                <w:rPr>
                  <w:sz w:val="20"/>
                  <w:szCs w:val="20"/>
                </w:rPr>
                <w:t>V17.1</w:t>
              </w:r>
            </w:ins>
          </w:p>
        </w:tc>
        <w:tc>
          <w:tcPr>
            <w:tcW w:w="1740" w:type="dxa"/>
          </w:tcPr>
          <w:p w14:paraId="2866A683" w14:textId="6303D549" w:rsidR="00180DB3" w:rsidRDefault="00180DB3" w:rsidP="007A567D">
            <w:pPr>
              <w:rPr>
                <w:ins w:id="504" w:author="Richard Haynes" w:date="2021-08-10T14:29:00Z"/>
                <w:sz w:val="20"/>
                <w:szCs w:val="20"/>
              </w:rPr>
            </w:pPr>
            <w:ins w:id="505" w:author="Richard Haynes" w:date="2021-08-10T14:29:00Z">
              <w:r>
                <w:rPr>
                  <w:sz w:val="20"/>
                  <w:szCs w:val="20"/>
                </w:rPr>
                <w:t>10-Aug-2021</w:t>
              </w:r>
            </w:ins>
          </w:p>
        </w:tc>
        <w:tc>
          <w:tcPr>
            <w:tcW w:w="6244" w:type="dxa"/>
          </w:tcPr>
          <w:p w14:paraId="050EC3E3" w14:textId="3843409A" w:rsidR="00180DB3" w:rsidRDefault="00180DB3" w:rsidP="000203BB">
            <w:pPr>
              <w:rPr>
                <w:ins w:id="506" w:author="Richard Haynes" w:date="2021-08-10T14:29:00Z"/>
                <w:sz w:val="20"/>
                <w:szCs w:val="20"/>
              </w:rPr>
            </w:pPr>
            <w:ins w:id="507" w:author="Richard Haynes" w:date="2021-08-10T14:29:00Z">
              <w:r>
                <w:rPr>
                  <w:sz w:val="20"/>
                  <w:szCs w:val="20"/>
                </w:rPr>
                <w:t>Clarification of design for children</w:t>
              </w:r>
            </w:ins>
          </w:p>
        </w:tc>
      </w:tr>
    </w:tbl>
    <w:p w14:paraId="68F5CBA5" w14:textId="77777777" w:rsidR="00D810C3" w:rsidRDefault="00D810C3" w:rsidP="00D810C3">
      <w:pPr>
        <w:pStyle w:val="StyleHeading1Linespacingsingle"/>
        <w:numPr>
          <w:ilvl w:val="0"/>
          <w:numId w:val="0"/>
        </w:numPr>
        <w:ind w:left="432" w:hanging="432"/>
      </w:pPr>
      <w:bookmarkStart w:id="508" w:name="_Toc36962155"/>
      <w:bookmarkStart w:id="509" w:name="_Toc36962219"/>
      <w:bookmarkStart w:id="510" w:name="_Toc37064434"/>
      <w:bookmarkStart w:id="511" w:name="_Toc37107083"/>
      <w:bookmarkStart w:id="512" w:name="_Toc37107321"/>
      <w:bookmarkStart w:id="513" w:name="_Toc246777108"/>
      <w:bookmarkStart w:id="514" w:name="_Toc37107322"/>
      <w:bookmarkStart w:id="515" w:name="_Toc38099277"/>
      <w:bookmarkStart w:id="516" w:name="_Toc44674874"/>
      <w:bookmarkEnd w:id="508"/>
      <w:bookmarkEnd w:id="509"/>
      <w:bookmarkEnd w:id="510"/>
      <w:bookmarkEnd w:id="511"/>
      <w:bookmarkEnd w:id="512"/>
    </w:p>
    <w:p w14:paraId="63D16E0C" w14:textId="77777777" w:rsidR="00D810C3" w:rsidRDefault="00D810C3">
      <w:pPr>
        <w:autoSpaceDE/>
        <w:autoSpaceDN/>
        <w:adjustRightInd/>
        <w:contextualSpacing w:val="0"/>
        <w:jc w:val="left"/>
        <w:rPr>
          <w:b/>
          <w:bCs w:val="0"/>
          <w:caps/>
          <w:kern w:val="32"/>
          <w:sz w:val="28"/>
          <w:szCs w:val="28"/>
          <w:lang w:eastAsia="en-US"/>
        </w:rPr>
      </w:pPr>
      <w:r>
        <w:br w:type="page"/>
      </w:r>
    </w:p>
    <w:p w14:paraId="1B080D3A" w14:textId="389268F6" w:rsidR="004B65DD" w:rsidRPr="00633320" w:rsidRDefault="004B65DD" w:rsidP="00F123A0">
      <w:pPr>
        <w:pStyle w:val="StyleHeading1Linespacingsingle"/>
        <w:numPr>
          <w:ilvl w:val="0"/>
          <w:numId w:val="2"/>
        </w:numPr>
      </w:pPr>
      <w:bookmarkStart w:id="517" w:name="_Toc75948810"/>
      <w:r w:rsidRPr="00633320">
        <w:lastRenderedPageBreak/>
        <w:t>Appendices</w:t>
      </w:r>
      <w:bookmarkEnd w:id="513"/>
      <w:bookmarkEnd w:id="514"/>
      <w:bookmarkEnd w:id="515"/>
      <w:bookmarkEnd w:id="516"/>
      <w:bookmarkEnd w:id="517"/>
    </w:p>
    <w:p w14:paraId="1EF0300E" w14:textId="77777777" w:rsidR="00265B14" w:rsidRPr="00633320" w:rsidRDefault="00265B14" w:rsidP="001B27CF">
      <w:pPr>
        <w:pStyle w:val="Heading2"/>
        <w:rPr>
          <w:lang w:val="en-GB"/>
        </w:rPr>
      </w:pPr>
      <w:bookmarkStart w:id="518" w:name="_Appendix_1:_Assessment"/>
      <w:bookmarkStart w:id="519" w:name="_Ref34817785"/>
      <w:bookmarkStart w:id="520" w:name="_Ref34817916"/>
      <w:bookmarkStart w:id="521" w:name="_Toc37107323"/>
      <w:bookmarkStart w:id="522" w:name="_Toc38099278"/>
      <w:bookmarkStart w:id="523" w:name="_Toc44674875"/>
      <w:bookmarkStart w:id="524" w:name="_Toc75948811"/>
      <w:bookmarkEnd w:id="518"/>
      <w:r w:rsidRPr="00633320">
        <w:rPr>
          <w:lang w:val="en-GB"/>
        </w:rPr>
        <w:t>Appendix 1: Information about the treatment arms</w:t>
      </w:r>
      <w:bookmarkEnd w:id="519"/>
      <w:bookmarkEnd w:id="520"/>
      <w:bookmarkEnd w:id="521"/>
      <w:bookmarkEnd w:id="522"/>
      <w:bookmarkEnd w:id="523"/>
      <w:bookmarkEnd w:id="524"/>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548EA687"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r w:rsidR="00241978">
        <w:t>h</w:t>
      </w:r>
      <w:r w:rsidR="00AF5EED" w:rsidRPr="00633320">
        <w:t xml:space="preserve">igh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 (ex-UK only)</w:t>
      </w:r>
      <w:r w:rsidR="00241978">
        <w:t>.</w:t>
      </w:r>
    </w:p>
    <w:p w14:paraId="6BADA34C" w14:textId="77777777" w:rsidR="00AF5EED" w:rsidRPr="00633320" w:rsidRDefault="00AF5EED" w:rsidP="00AF5EED">
      <w:pPr>
        <w:pStyle w:val="ListParagraph"/>
      </w:pPr>
    </w:p>
    <w:p w14:paraId="7AEF8E22" w14:textId="7D5A9CC2" w:rsidR="00265B14" w:rsidRPr="00633320"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3" w:tooltip="Lau, 2013 #1658" w:history="1">
        <w:r w:rsidR="00241978" w:rsidRPr="00633320">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241978">
          <w:instrText xml:space="preserve"> ADDIN EN.CITE </w:instrText>
        </w:r>
        <w:r w:rsidR="00241978">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13-16</w:t>
        </w:r>
        <w:r w:rsidR="00241978" w:rsidRPr="00633320">
          <w:fldChar w:fldCharType="end"/>
        </w:r>
      </w:hyperlink>
      <w:r w:rsidR="003559E1" w:rsidRPr="00633320">
        <w:t xml:space="preserve"> </w:t>
      </w:r>
      <w:r w:rsidRPr="00633320">
        <w:t>Pathologically, diffuse alveolar damage is found in patients who die from these infections.</w:t>
      </w:r>
      <w:hyperlink w:anchor="_ENREF_17" w:tooltip="Xu, 2020 #2953" w:history="1">
        <w:r w:rsidR="00241978" w:rsidRPr="00633320">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241978">
          <w:instrText xml:space="preserve"> ADDIN EN.CITE </w:instrText>
        </w:r>
        <w:r w:rsidR="00241978">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17</w:t>
        </w:r>
        <w:r w:rsidR="00241978" w:rsidRPr="00633320">
          <w:fldChar w:fldCharType="end"/>
        </w:r>
      </w:hyperlink>
      <w:r w:rsidRPr="00633320">
        <w:t xml:space="preserve"> </w:t>
      </w:r>
      <w:r w:rsidR="00DB34D8" w:rsidRPr="00633320">
        <w:t xml:space="preserve">RECOVERY and other randomised trials have </w:t>
      </w:r>
      <w:r w:rsidR="00913157" w:rsidRPr="00633320">
        <w:t xml:space="preserve">now </w:t>
      </w:r>
      <w:r w:rsidR="00DB34D8" w:rsidRPr="00633320">
        <w:t xml:space="preserve">demonstrated the benefit of corticosteroids in </w:t>
      </w:r>
      <w:r w:rsidR="00913157" w:rsidRPr="00633320">
        <w:t xml:space="preserve">hypoxic </w:t>
      </w:r>
      <w:r w:rsidR="00DB34D8" w:rsidRPr="00633320">
        <w:t>COVID-19</w:t>
      </w:r>
      <w:r w:rsidR="00913157" w:rsidRPr="00633320">
        <w:t xml:space="preserve"> patients</w:t>
      </w:r>
      <w:r w:rsidR="00DB34D8" w:rsidRPr="00633320">
        <w:t>.</w:t>
      </w:r>
      <w:r w:rsidR="00DB34D8" w:rsidRPr="00633320">
        <w:fldChar w:fldCharType="begin">
          <w:fldData xml:space="preserve">PEVuZE5vdGU+PENpdGU+PEF1dGhvcj5SRUNPVkVSWSBDb2xsYWJvcmF0aXZlIEdyb3VwPC9BdXRo
b3I+PFllYXI+MjAyMTwvWWVhcj48UmVjTnVtPjMwODE8L1JlY051bT48RGlzcGxheVRleHQ+PHN0
eWxlIGZhY2U9InN1cGVyc2NyaXB0Ij4xOCwxOTwvc3R5bGU+PC9EaXNwbGF5VGV4dD48cmVjb3Jk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CF4E68">
        <w:instrText xml:space="preserve"> ADDIN EN.CITE </w:instrText>
      </w:r>
      <w:r w:rsidR="00CF4E68">
        <w:fldChar w:fldCharType="begin">
          <w:fldData xml:space="preserve">PEVuZE5vdGU+PENpdGU+PEF1dGhvcj5SRUNPVkVSWSBDb2xsYWJvcmF0aXZlIEdyb3VwPC9BdXRo
b3I+PFllYXI+MjAyMTwvWWVhcj48UmVjTnVtPjMwODE8L1JlY051bT48RGlzcGxheVRleHQ+PHN0
eWxlIGZhY2U9InN1cGVyc2NyaXB0Ij4xOCwxOTwvc3R5bGU+PC9EaXNwbGF5VGV4dD48cmVjb3Jk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CF4E68">
        <w:instrText xml:space="preserve"> ADDIN EN.CITE.DATA </w:instrText>
      </w:r>
      <w:r w:rsidR="00CF4E68">
        <w:fldChar w:fldCharType="end"/>
      </w:r>
      <w:r w:rsidR="00DB34D8" w:rsidRPr="00633320">
        <w:fldChar w:fldCharType="separate"/>
      </w:r>
      <w:hyperlink w:anchor="_ENREF_18" w:tooltip="RECOVERY Collaborative Group, 2021 #3081" w:history="1">
        <w:r w:rsidR="00241978" w:rsidRPr="00CF4E68">
          <w:rPr>
            <w:noProof/>
            <w:vertAlign w:val="superscript"/>
          </w:rPr>
          <w:t>18</w:t>
        </w:r>
      </w:hyperlink>
      <w:r w:rsidR="00CF4E68" w:rsidRPr="00CF4E68">
        <w:rPr>
          <w:noProof/>
          <w:vertAlign w:val="superscript"/>
        </w:rPr>
        <w:t>,</w:t>
      </w:r>
      <w:hyperlink w:anchor="_ENREF_19" w:tooltip="W. H. O. Rapid Evidence Appraisal for COVID-19 Therapies Working Group, 2020 #3085" w:history="1">
        <w:r w:rsidR="00241978" w:rsidRPr="00CF4E68">
          <w:rPr>
            <w:noProof/>
            <w:vertAlign w:val="superscript"/>
          </w:rPr>
          <w:t>19</w:t>
        </w:r>
      </w:hyperlink>
      <w:r w:rsidR="00DB34D8" w:rsidRPr="00633320">
        <w:fldChar w:fldCharType="end"/>
      </w:r>
      <w:r w:rsidR="00DB34D8" w:rsidRPr="00633320">
        <w:t xml:space="preserve"> </w:t>
      </w:r>
      <w:hyperlink w:anchor="_ENREF_19" w:tooltip="Rochwerg, 2018 #2354" w:history="1"/>
    </w:p>
    <w:p w14:paraId="532CAD81" w14:textId="77777777" w:rsidR="00265B14" w:rsidRPr="00633320" w:rsidRDefault="00265B14" w:rsidP="00F123A0"/>
    <w:p w14:paraId="4876B197" w14:textId="341197EC" w:rsidR="00F56CF4" w:rsidRPr="00633320" w:rsidRDefault="00913157" w:rsidP="00F123A0">
      <w:r w:rsidRPr="00633320">
        <w:t>RECOVERY showed that a dose of 6mg dexamethasone once daily for ten days or until discharge (which 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5966EC53" w:rsidR="00F56CF4" w:rsidRPr="00633320" w:rsidRDefault="00F56CF4" w:rsidP="00F56CF4">
      <w:r w:rsidRPr="00633320">
        <w:t>Unlike lower doses, higher doses (&gt;15mg dexamethasone) would completely saturate cytosolic glucocorticoid receptors and have enhanced non-genomic effects.</w:t>
      </w:r>
      <w:hyperlink w:anchor="_ENREF_20" w:tooltip="Stahn, 2008 #466" w:history="1">
        <w:r w:rsidR="00241978" w:rsidRPr="00633320">
          <w:fldChar w:fldCharType="begin"/>
        </w:r>
        <w:r w:rsidR="00241978">
          <w:instrText xml:space="preserve"> ADDIN EN.CITE &lt;EndNote&gt;&lt;Cite&gt;&lt;Author&gt;Stahn&lt;/Author&gt;&lt;Year&gt;2008&lt;/Year&gt;&lt;RecNum&gt;466&lt;/RecNum&gt;&lt;DisplayText&gt;&lt;style face="superscript"&gt;20&lt;/style&gt;&lt;/DisplayText&gt;&lt;record&gt;&lt;rec-number&gt;466&lt;/rec-number&gt;&lt;foreign-keys&gt;&lt;key app="EN" db-id="2w9d5f9xq055xxedxp9pfvw85zr599rxzvvw" timestamp="1616780863"&gt;466&lt;/key&gt;&lt;/foreign-keys&gt;&lt;ref-type name="Journal Article"&gt;17&lt;/ref-type&gt;&lt;contributors&gt;&lt;authors&gt;&lt;author&gt;Stahn, C.&lt;/author&gt;&lt;author&gt;Buttgereit, F.&lt;/author&gt;&lt;/authors&gt;&lt;/contributors&gt;&lt;auth-address&gt;Department of Rheumatology and Clinical Immunology, Charite University Hospital, Berlin, Germany.&lt;/auth-address&gt;&lt;titles&gt;&lt;title&gt;Genomic and nongenomic effects of glucocorticoids&lt;/title&gt;&lt;secondary-title&gt;Nat Clin Pract Rheumatol&lt;/secondary-title&gt;&lt;/titles&gt;&lt;periodical&gt;&lt;full-title&gt;Nat Clin Pract Rheumatol&lt;/full-title&gt;&lt;/periodical&gt;&lt;pages&gt;525-33&lt;/pages&gt;&lt;volume&gt;4&lt;/volume&gt;&lt;number&gt;10&lt;/number&gt;&lt;edition&gt;2008/09/03&lt;/edition&gt;&lt;keywords&gt;&lt;keyword&gt;Anti-Inflammatory Agents/adverse effects/therapeutic use&lt;/keyword&gt;&lt;keyword&gt;Cell Membrane/drug effects&lt;/keyword&gt;&lt;keyword&gt;Dose-Response Relationship, Drug&lt;/keyword&gt;&lt;keyword&gt;*Genomics&lt;/keyword&gt;&lt;keyword&gt;Glucocorticoids/*genetics/metabolism/therapeutic use&lt;/keyword&gt;&lt;keyword&gt;Humans&lt;/keyword&gt;&lt;keyword&gt;Immunosuppressive Agents/adverse effects/therapeutic use&lt;/keyword&gt;&lt;keyword&gt;Ligands&lt;/keyword&gt;&lt;keyword&gt;Receptors, Glucocorticoid/*agonists/*genetics/metabolism&lt;/keyword&gt;&lt;keyword&gt;Rheumatology/methods&lt;/keyword&gt;&lt;keyword&gt;Transcriptional Activation&lt;/keyword&gt;&lt;/keywords&gt;&lt;dates&gt;&lt;year&gt;2008&lt;/year&gt;&lt;pub-dates&gt;&lt;date&gt;Oct&lt;/date&gt;&lt;/pub-dates&gt;&lt;/dates&gt;&lt;isbn&gt;1745-8390 (Electronic)&amp;#xD;1745-8382 (Linking)&lt;/isbn&gt;&lt;accession-num&gt;18762788&lt;/accession-num&gt;&lt;urls&gt;&lt;related-urls&gt;&lt;url&gt;https://www.ncbi.nlm.nih.gov/pubmed/18762788&lt;/url&gt;&lt;/related-urls&gt;&lt;/urls&gt;&lt;electronic-resource-num&gt;10.1038/ncprheum0898&lt;/electronic-resource-num&gt;&lt;/record&gt;&lt;/Cite&gt;&lt;/EndNote&gt;</w:instrText>
        </w:r>
        <w:r w:rsidR="00241978" w:rsidRPr="00633320">
          <w:fldChar w:fldCharType="separate"/>
        </w:r>
        <w:r w:rsidR="00241978" w:rsidRPr="00CF4E68">
          <w:rPr>
            <w:noProof/>
            <w:vertAlign w:val="superscript"/>
          </w:rPr>
          <w:t>20</w:t>
        </w:r>
        <w:r w:rsidR="00241978" w:rsidRPr="00633320">
          <w:fldChar w:fldCharType="end"/>
        </w:r>
      </w:hyperlink>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F56CF4"/>
    <w:p w14:paraId="4DC5BAEA" w14:textId="288538B6" w:rsidR="00F56CF4" w:rsidRPr="00633320" w:rsidRDefault="00F56CF4" w:rsidP="00942698">
      <w:pPr>
        <w:numPr>
          <w:ilvl w:val="0"/>
          <w:numId w:val="43"/>
        </w:numPr>
      </w:pPr>
      <w:r w:rsidRPr="00633320">
        <w:t>Sepsis 7.5 - 15mg dexamethasone equivalent daily</w:t>
      </w:r>
      <w:hyperlink w:anchor="_ENREF_21" w:tooltip="Rochwerg, 2018 #2354" w:history="1">
        <w:r w:rsidR="00241978" w:rsidRPr="00633320">
          <w:fldChar w:fldCharType="begin">
            <w:fldData xml:space="preserve">PEVuZE5vdGU+PENpdGU+PEF1dGhvcj5Sb2Nod2VyZzwvQXV0aG9yPjxZZWFyPjIwMTg8L1llYXI+
PFJlY051bT4yMzU0PC9SZWNOdW0+PERpc3BsYXlUZXh0PjxzdHlsZSBmYWNlPSJzdXBlcnNjcmlw
dCI+MjE8L3N0eWxlPjwvRGlzcGxheVRleHQ+PHJlY29yZD48cmVjLW51bWJlcj4yMzU0PC9yZWMt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241978">
          <w:instrText xml:space="preserve"> ADDIN EN.CITE </w:instrText>
        </w:r>
        <w:r w:rsidR="00241978">
          <w:fldChar w:fldCharType="begin">
            <w:fldData xml:space="preserve">PEVuZE5vdGU+PENpdGU+PEF1dGhvcj5Sb2Nod2VyZzwvQXV0aG9yPjxZZWFyPjIwMTg8L1llYXI+
PFJlY051bT4yMzU0PC9SZWNOdW0+PERpc3BsYXlUZXh0PjxzdHlsZSBmYWNlPSJzdXBlcnNjcmlw
dCI+MjE8L3N0eWxlPjwvRGlzcGxheVRleHQ+PHJlY29yZD48cmVjLW51bWJlcj4yMzU0PC9yZWMt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21</w:t>
        </w:r>
        <w:r w:rsidR="00241978" w:rsidRPr="00633320">
          <w:fldChar w:fldCharType="end"/>
        </w:r>
      </w:hyperlink>
    </w:p>
    <w:p w14:paraId="35A0859D" w14:textId="54AE045D" w:rsidR="00F56CF4" w:rsidRPr="00633320" w:rsidRDefault="00F56CF4" w:rsidP="00942698">
      <w:pPr>
        <w:numPr>
          <w:ilvl w:val="0"/>
          <w:numId w:val="43"/>
        </w:numPr>
      </w:pPr>
      <w:r w:rsidRPr="00633320">
        <w:t>ARDS: 20mg dexamethasone for five days followed by 10mg for five days</w:t>
      </w:r>
      <w:hyperlink w:anchor="_ENREF_22" w:tooltip="Villar, 2020 #2819" w:history="1">
        <w:r w:rsidR="00241978" w:rsidRPr="00633320">
          <w:fldChar w:fldCharType="begin">
            <w:fldData xml:space="preserve">PEVuZE5vdGU+PENpdGU+PEF1dGhvcj5WaWxsYXI8L0F1dGhvcj48WWVhcj4yMDIwPC9ZZWFyPjxS
ZWNOdW0+MjgxOTwvUmVjTnVtPjxEaXNwbGF5VGV4dD48c3R5bGUgZmFjZT0ic3VwZXJzY3JpcHQi
PjIyPC9zdHlsZT48L0Rpc3BsYXlUZXh0PjxyZWNvcmQ+PHJlYy1udW1iZXI+MjgxOTwvcmVjLW51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241978">
          <w:instrText xml:space="preserve"> ADDIN EN.CITE </w:instrText>
        </w:r>
        <w:r w:rsidR="00241978">
          <w:fldChar w:fldCharType="begin">
            <w:fldData xml:space="preserve">PEVuZE5vdGU+PENpdGU+PEF1dGhvcj5WaWxsYXI8L0F1dGhvcj48WWVhcj4yMDIwPC9ZZWFyPjxS
ZWNOdW0+MjgxOTwvUmVjTnVtPjxEaXNwbGF5VGV4dD48c3R5bGUgZmFjZT0ic3VwZXJzY3JpcHQi
PjIyPC9zdHlsZT48L0Rpc3BsYXlUZXh0PjxyZWNvcmQ+PHJlYy1udW1iZXI+MjgxOTwvcmVjLW51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22</w:t>
        </w:r>
        <w:r w:rsidR="00241978" w:rsidRPr="00633320">
          <w:fldChar w:fldCharType="end"/>
        </w:r>
      </w:hyperlink>
    </w:p>
    <w:p w14:paraId="6A32B35F" w14:textId="7F8A4E39" w:rsidR="00F56CF4" w:rsidRPr="00633320" w:rsidRDefault="00F56CF4" w:rsidP="00942698">
      <w:pPr>
        <w:numPr>
          <w:ilvl w:val="0"/>
          <w:numId w:val="43"/>
        </w:numPr>
      </w:pPr>
      <w:r w:rsidRPr="00633320">
        <w:t>Bacterial meningitis: 40mg dexamethasone daily for four days</w:t>
      </w:r>
      <w:hyperlink w:anchor="_ENREF_23" w:tooltip="Glimaker, 2016 #464" w:history="1">
        <w:r w:rsidR="00241978" w:rsidRPr="00633320">
          <w:fldChar w:fldCharType="begin">
            <w:fldData xml:space="preserve">PEVuZE5vdGU+PENpdGU+PEF1dGhvcj5HbGltYWtlcjwvQXV0aG9yPjxZZWFyPjIwMTY8L1llYXI+
PFJlY051bT40NjQ8L1JlY051bT48RGlzcGxheVRleHQ+PHN0eWxlIGZhY2U9InN1cGVyc2NyaXB0
Ij4yMzwvc3R5bGU+PC9EaXNwbGF5VGV4dD48cmVjb3JkPjxyZWMtbnVtYmVyPjQ2NDwvcmVjLW51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241978">
          <w:instrText xml:space="preserve"> ADDIN EN.CITE </w:instrText>
        </w:r>
        <w:r w:rsidR="00241978">
          <w:fldChar w:fldCharType="begin">
            <w:fldData xml:space="preserve">PEVuZE5vdGU+PENpdGU+PEF1dGhvcj5HbGltYWtlcjwvQXV0aG9yPjxZZWFyPjIwMTY8L1llYXI+
PFJlY051bT40NjQ8L1JlY051bT48RGlzcGxheVRleHQ+PHN0eWxlIGZhY2U9InN1cGVyc2NyaXB0
Ij4yMzwvc3R5bGU+PC9EaXNwbGF5VGV4dD48cmVjb3JkPjxyZWMtbnVtYmVyPjQ2NDwvcmVjLW51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23</w:t>
        </w:r>
        <w:r w:rsidR="00241978" w:rsidRPr="00633320">
          <w:fldChar w:fldCharType="end"/>
        </w:r>
      </w:hyperlink>
    </w:p>
    <w:p w14:paraId="36182D76" w14:textId="07FC335E" w:rsidR="00F56CF4" w:rsidRPr="00633320" w:rsidRDefault="00F56CF4" w:rsidP="00942698">
      <w:pPr>
        <w:numPr>
          <w:ilvl w:val="0"/>
          <w:numId w:val="43"/>
        </w:numPr>
      </w:pPr>
      <w:r w:rsidRPr="00633320">
        <w:t>Tuberculous Meningitis 0.4mg/k/day dexamethasone for 7 days then reducing over 8 weeks.</w:t>
      </w:r>
      <w:hyperlink w:anchor="_ENREF_24" w:tooltip="Thwaites, 2004 #3086" w:history="1">
        <w:r w:rsidR="00241978" w:rsidRPr="00633320">
          <w:fldChar w:fldCharType="begin">
            <w:fldData xml:space="preserve">PEVuZE5vdGU+PENpdGU+PEF1dGhvcj5UaHdhaXRlczwvQXV0aG9yPjxZZWFyPjIwMDQ8L1llYXI+
PFJlY051bT4zMDg2PC9SZWNOdW0+PERpc3BsYXlUZXh0PjxzdHlsZSBmYWNlPSJzdXBlcnNjcmlw
dCI+MjQ8L3N0eWxlPjwvRGlzcGxheVRleHQ+PHJlY29yZD48cmVjLW51bWJlcj4zMDg2PC9yZWMt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241978">
          <w:instrText xml:space="preserve"> ADDIN EN.CITE </w:instrText>
        </w:r>
        <w:r w:rsidR="00241978">
          <w:fldChar w:fldCharType="begin">
            <w:fldData xml:space="preserve">PEVuZE5vdGU+PENpdGU+PEF1dGhvcj5UaHdhaXRlczwvQXV0aG9yPjxZZWFyPjIwMDQ8L1llYXI+
PFJlY051bT4zMDg2PC9SZWNOdW0+PERpc3BsYXlUZXh0PjxzdHlsZSBmYWNlPSJzdXBlcnNjcmlw
dCI+MjQ8L3N0eWxlPjwvRGlzcGxheVRleHQ+PHJlY29yZD48cmVjLW51bWJlcj4zMDg2PC9yZWMt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24</w:t>
        </w:r>
        <w:r w:rsidR="00241978" w:rsidRPr="00633320">
          <w:fldChar w:fldCharType="end"/>
        </w:r>
      </w:hyperlink>
    </w:p>
    <w:p w14:paraId="5894DB90" w14:textId="7488F4AF" w:rsidR="00F56CF4" w:rsidRPr="00633320" w:rsidRDefault="00F56CF4" w:rsidP="00942698">
      <w:pPr>
        <w:numPr>
          <w:ilvl w:val="0"/>
          <w:numId w:val="43"/>
        </w:numPr>
      </w:pPr>
      <w:r w:rsidRPr="00633320">
        <w:t>Rheumatoid arthritis flare: 120mg dexamethasone pulse therapy.</w:t>
      </w:r>
      <w:hyperlink w:anchor="_ENREF_25" w:tooltip="Sadra, 2014 #463" w:history="1">
        <w:r w:rsidR="00241978" w:rsidRPr="00633320">
          <w:fldChar w:fldCharType="begin">
            <w:fldData xml:space="preserve">PEVuZE5vdGU+PENpdGU+PEF1dGhvcj5TYWRyYTwvQXV0aG9yPjxZZWFyPjIwMTQ8L1llYXI+PFJl
Y051bT40NjM8L1JlY051bT48RGlzcGxheVRleHQ+PHN0eWxlIGZhY2U9InN1cGVyc2NyaXB0Ij4y
NTwvc3R5bGU+PC9EaXNwbGF5VGV4dD48cmVjb3JkPjxyZWMtbnVtYmVyPjQ2MzwvcmVjLW51bWJl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241978">
          <w:instrText xml:space="preserve"> ADDIN EN.CITE </w:instrText>
        </w:r>
        <w:r w:rsidR="00241978">
          <w:fldChar w:fldCharType="begin">
            <w:fldData xml:space="preserve">PEVuZE5vdGU+PENpdGU+PEF1dGhvcj5TYWRyYTwvQXV0aG9yPjxZZWFyPjIwMTQ8L1llYXI+PFJl
Y051bT40NjM8L1JlY051bT48RGlzcGxheVRleHQ+PHN0eWxlIGZhY2U9InN1cGVyc2NyaXB0Ij4y
NTwvc3R5bGU+PC9EaXNwbGF5VGV4dD48cmVjb3JkPjxyZWMtbnVtYmVyPjQ2MzwvcmVjLW51bWJl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25</w:t>
        </w:r>
        <w:r w:rsidR="00241978" w:rsidRPr="00633320">
          <w:fldChar w:fldCharType="end"/>
        </w:r>
      </w:hyperlink>
      <w:r w:rsidRPr="00633320">
        <w:t xml:space="preserve"> </w:t>
      </w:r>
    </w:p>
    <w:p w14:paraId="61B7F907" w14:textId="7837C8B8" w:rsidR="00F56CF4" w:rsidRPr="00633320" w:rsidRDefault="00F56CF4" w:rsidP="00942698">
      <w:pPr>
        <w:numPr>
          <w:ilvl w:val="0"/>
          <w:numId w:val="43"/>
        </w:numPr>
      </w:pPr>
      <w:r w:rsidRPr="00633320">
        <w:t>Community acquired pneumonia: 0.6mg/day dexamethasone for 2 days and methyl prednisolone 200m g /day then 80m g /day for 10 days.</w:t>
      </w:r>
      <w:hyperlink w:anchor="_ENREF_26" w:tooltip="van Woensel, 2003 #468" w:history="1">
        <w:r w:rsidR="00241978" w:rsidRPr="00633320">
          <w:fldChar w:fldCharType="begin">
            <w:fldData xml:space="preserve">PEVuZE5vdGU+PENpdGU+PEF1dGhvcj52YW4gV29lbnNlbDwvQXV0aG9yPjxZZWFyPjIwMDM8L1ll
YXI+PFJlY051bT40Njg8L1JlY051bT48RGlzcGxheVRleHQ+PHN0eWxlIGZhY2U9InN1cGVyc2Ny
aXB0Ij4yNjwvc3R5bGU+PC9EaXNwbGF5VGV4dD48cmVjb3JkPjxyZWMtbnVtYmVyPjQ2ODwvcmVj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241978">
          <w:instrText xml:space="preserve"> ADDIN EN.CITE </w:instrText>
        </w:r>
        <w:r w:rsidR="00241978">
          <w:fldChar w:fldCharType="begin">
            <w:fldData xml:space="preserve">PEVuZE5vdGU+PENpdGU+PEF1dGhvcj52YW4gV29lbnNlbDwvQXV0aG9yPjxZZWFyPjIwMDM8L1ll
YXI+PFJlY051bT40Njg8L1JlY051bT48RGlzcGxheVRleHQ+PHN0eWxlIGZhY2U9InN1cGVyc2Ny
aXB0Ij4yNjwvc3R5bGU+PC9EaXNwbGF5VGV4dD48cmVjb3JkPjxyZWMtbnVtYmVyPjQ2ODwvcmVj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26</w:t>
        </w:r>
        <w:r w:rsidR="00241978" w:rsidRPr="00633320">
          <w:fldChar w:fldCharType="end"/>
        </w:r>
      </w:hyperlink>
    </w:p>
    <w:p w14:paraId="69D979F3" w14:textId="77777777" w:rsidR="00F56CF4" w:rsidRPr="00633320" w:rsidRDefault="00F56CF4" w:rsidP="00F56CF4"/>
    <w:p w14:paraId="0C303D5C" w14:textId="62F65C8C" w:rsidR="00DD4AB9" w:rsidRPr="00633320" w:rsidRDefault="003B000D" w:rsidP="008F69C6">
      <w:hyperlink w:anchor="_ENREF_23" w:tooltip="Rodrigues, 2020 #3037" w:history="1"/>
    </w:p>
    <w:p w14:paraId="64786143" w14:textId="6A102F31" w:rsidR="001D1931" w:rsidRPr="00633320" w:rsidRDefault="001D1931" w:rsidP="001D1931">
      <w:r w:rsidRPr="00633320">
        <w:rPr>
          <w:b/>
        </w:rPr>
        <w:t xml:space="preserve">[UK only] Dimethyl fumarate: </w:t>
      </w:r>
      <w:r w:rsidRPr="00633320">
        <w:t xml:space="preserve">Dimethyl fumarate (DMF) is thought to prevent NLRP3 inflammasome activation and the process of pyroptosis (inflammatory cell death) through its </w:t>
      </w:r>
      <w:r w:rsidRPr="00633320">
        <w:lastRenderedPageBreak/>
        <w:t>action on the protein gasdermin D.</w:t>
      </w:r>
      <w:hyperlink w:anchor="_ENREF_27" w:tooltip="Humphries, 2020 #1" w:history="1">
        <w:r w:rsidR="00241978" w:rsidRPr="00633320">
          <w:fldChar w:fldCharType="begin"/>
        </w:r>
        <w:r w:rsidR="00241978">
          <w:instrText xml:space="preserve"> ADDIN EN.CITE &lt;EndNote&gt;&lt;Cite&gt;&lt;Author&gt;Humphries&lt;/Author&gt;&lt;Year&gt;2020&lt;/Year&gt;&lt;RecNum&gt;1&lt;/RecNum&gt;&lt;DisplayText&gt;&lt;style face="superscript"&gt;27&lt;/style&gt;&lt;/DisplayText&gt;&lt;record&gt;&lt;rec-number&gt;1&lt;/rec-number&gt;&lt;foreign-keys&gt;&lt;key app="EN" db-id="tdzxdtd94fdesper0f4pfetprss550pwpdd0" timestamp="1611589306"&gt;1&lt;/key&gt;&lt;/foreign-keys&gt;&lt;ref-type name="Journal Article"&gt;17&lt;/ref-type&gt;&lt;contributors&gt;&lt;authors&gt;&lt;author&gt;Humphries, Fiachra&lt;/author&gt;&lt;author&gt;Shmuel-Galia, Liraz&lt;/author&gt;&lt;author&gt;Ketelut-Carneiro, Natalia&lt;/author&gt;&lt;author&gt;Li, Sheng&lt;/author&gt;&lt;author&gt;Wang, Bingwei&lt;/author&gt;&lt;author&gt;Nemmara, Venkatesh V.&lt;/author&gt;&lt;author&gt;Wilson, Ruth&lt;/author&gt;&lt;author&gt;Jiang, Zhaozhao&lt;/author&gt;&lt;author&gt;Khalighinejad, Farnaz&lt;/author&gt;&lt;author&gt;Muneeruddin, Khaja&lt;/author&gt;&lt;author&gt;Shaffer, Scott A.&lt;/author&gt;&lt;author&gt;Dutta, Ranjan&lt;/author&gt;&lt;author&gt;Ionete, Carolina&lt;/author&gt;&lt;author&gt;Pesiridis, Scott&lt;/author&gt;&lt;author&gt;Yang, Shuo&lt;/author&gt;&lt;author&gt;Thompson, Paul R.&lt;/author&gt;&lt;author&gt;Fitzgerald, Katherine A.&lt;/author&gt;&lt;/authors&gt;&lt;/contributors&gt;&lt;titles&gt;&lt;title&gt;Succination inactivates gasdermin D and blocks pyroptosis&lt;/title&gt;&lt;secondary-title&gt;Science&lt;/secondary-title&gt;&lt;/titles&gt;&lt;periodical&gt;&lt;full-title&gt;Science&lt;/full-title&gt;&lt;/periodical&gt;&lt;pages&gt;1633-1637&lt;/pages&gt;&lt;volume&gt;369&lt;/volume&gt;&lt;number&gt;6511&lt;/number&gt;&lt;dates&gt;&lt;year&gt;2020&lt;/year&gt;&lt;/dates&gt;&lt;urls&gt;&lt;related-urls&gt;&lt;url&gt;https://science.sciencemag.org/content/sci/369/6511/1633.full.pdf&lt;/url&gt;&lt;/related-urls&gt;&lt;/urls&gt;&lt;electronic-resource-num&gt;10.1126/science.abb9818&lt;/electronic-resource-num&gt;&lt;/record&gt;&lt;/Cite&gt;&lt;/EndNote&gt;</w:instrText>
        </w:r>
        <w:r w:rsidR="00241978" w:rsidRPr="00633320">
          <w:fldChar w:fldCharType="separate"/>
        </w:r>
        <w:r w:rsidR="00241978" w:rsidRPr="00CF4E68">
          <w:rPr>
            <w:noProof/>
            <w:vertAlign w:val="superscript"/>
          </w:rPr>
          <w:t>27</w:t>
        </w:r>
        <w:r w:rsidR="00241978" w:rsidRPr="00633320">
          <w:fldChar w:fldCharType="end"/>
        </w:r>
      </w:hyperlink>
      <w:r w:rsidRPr="00633320">
        <w:t xml:space="preserve"> SARS-CoV-2 induces inflammasome activation and the degree of activation is thought to correlate with disease severity.</w:t>
      </w:r>
      <w:hyperlink w:anchor="_ENREF_28" w:tooltip="Rodrigues, 2020 #4" w:history="1">
        <w:r w:rsidR="00241978" w:rsidRPr="00633320">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241978">
          <w:instrText xml:space="preserve"> ADDIN EN.CITE </w:instrText>
        </w:r>
        <w:r w:rsidR="00241978">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28</w:t>
        </w:r>
        <w:r w:rsidR="00241978" w:rsidRPr="00633320">
          <w:fldChar w:fldCharType="end"/>
        </w:r>
      </w:hyperlink>
      <w:r w:rsidRPr="00633320">
        <w:t xml:space="preserve"> DMF has demonstrated anti-viral and anti-inflammatory effect</w:t>
      </w:r>
      <w:r w:rsidR="00404D9F" w:rsidRPr="00633320">
        <w:t>s</w:t>
      </w:r>
      <w:r w:rsidRPr="00633320">
        <w:t xml:space="preserve"> against SARS-CoV</w:t>
      </w:r>
      <w:r w:rsidR="005E5A4C" w:rsidRPr="00633320">
        <w:t>-</w:t>
      </w:r>
      <w:r w:rsidRPr="00633320">
        <w:t xml:space="preserve">2 </w:t>
      </w:r>
      <w:r w:rsidRPr="00633320">
        <w:rPr>
          <w:i/>
          <w:iCs/>
        </w:rPr>
        <w:t>in vitro.</w:t>
      </w:r>
      <w:hyperlink w:anchor="_ENREF_29" w:tooltip="Olagnier, 2020 #5" w:history="1">
        <w:r w:rsidR="00241978" w:rsidRPr="00633320">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241978">
          <w:rPr>
            <w:iCs/>
          </w:rPr>
          <w:instrText xml:space="preserve"> ADDIN EN.CITE </w:instrText>
        </w:r>
        <w:r w:rsidR="00241978">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241978">
          <w:rPr>
            <w:iCs/>
          </w:rPr>
          <w:instrText xml:space="preserve"> ADDIN EN.CITE.DATA </w:instrText>
        </w:r>
        <w:r w:rsidR="00241978">
          <w:rPr>
            <w:iCs/>
          </w:rPr>
        </w:r>
        <w:r w:rsidR="00241978">
          <w:rPr>
            <w:iCs/>
          </w:rPr>
          <w:fldChar w:fldCharType="end"/>
        </w:r>
        <w:r w:rsidR="00241978" w:rsidRPr="00633320">
          <w:rPr>
            <w:iCs/>
          </w:rPr>
        </w:r>
        <w:r w:rsidR="00241978" w:rsidRPr="00633320">
          <w:rPr>
            <w:iCs/>
          </w:rPr>
          <w:fldChar w:fldCharType="separate"/>
        </w:r>
        <w:r w:rsidR="00241978" w:rsidRPr="00CF4E68">
          <w:rPr>
            <w:iCs/>
            <w:noProof/>
            <w:vertAlign w:val="superscript"/>
          </w:rPr>
          <w:t>29</w:t>
        </w:r>
        <w:r w:rsidR="00241978" w:rsidRPr="00633320">
          <w:rPr>
            <w:iCs/>
          </w:rPr>
          <w:fldChar w:fldCharType="end"/>
        </w:r>
      </w:hyperlink>
      <w:r w:rsidRPr="00633320">
        <w:t xml:space="preserve"> Other inflammasome-modulating drugs, such as colchicine, have demonstrated provisionally promising results in small randomised trials.</w:t>
      </w:r>
      <w:r w:rsidRPr="00633320">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CF4E68">
        <w:instrText xml:space="preserve"> ADDIN EN.CITE </w:instrText>
      </w:r>
      <w:r w:rsidR="00CF4E68">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CF4E68">
        <w:instrText xml:space="preserve"> ADDIN EN.CITE.DATA </w:instrText>
      </w:r>
      <w:r w:rsidR="00CF4E68">
        <w:fldChar w:fldCharType="end"/>
      </w:r>
      <w:r w:rsidRPr="00633320">
        <w:fldChar w:fldCharType="separate"/>
      </w:r>
      <w:hyperlink w:anchor="_ENREF_30" w:tooltip="Deftereos, 2020 #10" w:history="1">
        <w:r w:rsidR="00241978" w:rsidRPr="00CF4E68">
          <w:rPr>
            <w:noProof/>
            <w:vertAlign w:val="superscript"/>
          </w:rPr>
          <w:t>30</w:t>
        </w:r>
      </w:hyperlink>
      <w:r w:rsidR="00CF4E68" w:rsidRPr="00CF4E68">
        <w:rPr>
          <w:noProof/>
          <w:vertAlign w:val="superscript"/>
        </w:rPr>
        <w:t>,</w:t>
      </w:r>
      <w:hyperlink w:anchor="_ENREF_31" w:tooltip="Lopes, 2020 #11" w:history="1">
        <w:r w:rsidR="00241978" w:rsidRPr="00CF4E68">
          <w:rPr>
            <w:noProof/>
            <w:vertAlign w:val="superscript"/>
          </w:rPr>
          <w:t>31</w:t>
        </w:r>
      </w:hyperlink>
      <w:r w:rsidRPr="00633320">
        <w:fldChar w:fldCharType="end"/>
      </w:r>
      <w:r w:rsidR="0076075F" w:rsidRPr="00633320">
        <w:t xml:space="preserve"> </w:t>
      </w:r>
      <w:r w:rsidRPr="00633320">
        <w:t>DMF is licensed to treat relapsing remitting multiple sclerosis and plaque psoriasis as a long-term immunomodulatory agent and is generally well-tolerated</w:t>
      </w:r>
      <w:r w:rsidR="002B7E87" w:rsidRPr="00633320">
        <w:t xml:space="preserve"> with no major safety concerns</w:t>
      </w:r>
      <w:r w:rsidRPr="00633320">
        <w:t>.</w:t>
      </w:r>
      <w:r w:rsidRPr="00633320">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CF4E68">
        <w:instrText xml:space="preserve"> ADDIN EN.CITE </w:instrText>
      </w:r>
      <w:r w:rsidR="00CF4E68">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CF4E68">
        <w:instrText xml:space="preserve"> ADDIN EN.CITE.DATA </w:instrText>
      </w:r>
      <w:r w:rsidR="00CF4E68">
        <w:fldChar w:fldCharType="end"/>
      </w:r>
      <w:r w:rsidRPr="00633320">
        <w:fldChar w:fldCharType="separate"/>
      </w:r>
      <w:hyperlink w:anchor="_ENREF_32" w:tooltip="Bomprezzi, 2015 #2" w:history="1">
        <w:r w:rsidR="00241978" w:rsidRPr="00CF4E68">
          <w:rPr>
            <w:noProof/>
            <w:vertAlign w:val="superscript"/>
          </w:rPr>
          <w:t>32</w:t>
        </w:r>
      </w:hyperlink>
      <w:r w:rsidR="00CF4E68" w:rsidRPr="00CF4E68">
        <w:rPr>
          <w:noProof/>
          <w:vertAlign w:val="superscript"/>
        </w:rPr>
        <w:t>,</w:t>
      </w:r>
      <w:hyperlink w:anchor="_ENREF_33" w:tooltip="Mrowietz, 2017 #3" w:history="1">
        <w:r w:rsidR="00241978" w:rsidRPr="00CF4E68">
          <w:rPr>
            <w:noProof/>
            <w:vertAlign w:val="superscript"/>
          </w:rPr>
          <w:t>33</w:t>
        </w:r>
      </w:hyperlink>
      <w:r w:rsidRPr="00633320">
        <w:fldChar w:fldCharType="end"/>
      </w:r>
      <w:r w:rsidRPr="00633320">
        <w:t xml:space="preserve"> The UK COVID-19 Therapeutics Advisory Panel has recommended that RECOVERY </w:t>
      </w:r>
      <w:r w:rsidR="00A7446B" w:rsidRPr="00633320">
        <w:t xml:space="preserve">investigate the </w:t>
      </w:r>
      <w:r w:rsidR="00A7446B" w:rsidRPr="00633320">
        <w:rPr>
          <w:bCs w:val="0"/>
        </w:rPr>
        <w:t xml:space="preserve">safety and </w:t>
      </w:r>
      <w:r w:rsidR="00A7446B" w:rsidRPr="00633320">
        <w:t>efficacy of DMF in a</w:t>
      </w:r>
      <w:r w:rsidR="00A7446B" w:rsidRPr="00633320">
        <w:rPr>
          <w:bCs w:val="0"/>
        </w:rPr>
        <w:t>n early</w:t>
      </w:r>
      <w:r w:rsidR="00A7446B" w:rsidRPr="00633320">
        <w:t xml:space="preserve"> phase </w:t>
      </w:r>
      <w:r w:rsidR="00A7446B" w:rsidRPr="00633320">
        <w:rPr>
          <w:bCs w:val="0"/>
        </w:rPr>
        <w:t>assessment among</w:t>
      </w:r>
      <w:r w:rsidR="00A7446B" w:rsidRPr="00633320">
        <w:t xml:space="preserve"> patients hospitalised with COVID-19.</w:t>
      </w:r>
    </w:p>
    <w:p w14:paraId="399204D6" w14:textId="77777777" w:rsidR="001D1931" w:rsidRPr="00633320" w:rsidRDefault="001D1931" w:rsidP="001D1931"/>
    <w:p w14:paraId="0C2E08F4" w14:textId="041B7F37" w:rsidR="00AC4FBC" w:rsidRPr="00633320" w:rsidRDefault="00BC0301" w:rsidP="008F69C6">
      <w:r w:rsidRPr="00633320">
        <w:rPr>
          <w:b/>
        </w:rPr>
        <w:t xml:space="preserve">[UK only] Baricitinib: </w:t>
      </w:r>
      <w:r w:rsidRPr="00633320">
        <w:t>Baricitinib is a JAK (Janus kinase) 1/2 inhibitor licensed for the treatment of rheumatoid arthritis and atopic dermatitis. JAK 1/2 inhibition prevents downstream phosphorylation (and hence activation) of STAT (signal transducers and activators of transcript</w:t>
      </w:r>
      <w:r w:rsidR="00BB2E61" w:rsidRPr="00633320">
        <w:t>ion</w:t>
      </w:r>
      <w:r w:rsidRPr="00633320">
        <w:t xml:space="preserve">). The JAK-STAT pathway  mediates the effect of several interleukins (including IL-6), so JAK inhibitors </w:t>
      </w:r>
      <w:r w:rsidR="00AC4FBC" w:rsidRPr="00633320">
        <w:t>reduce the cascade of inflammatory mediators that derive from IL-6 activation of its receptor. Baricitinib also binds tyrosine kinase 2, preventing its activation.</w:t>
      </w:r>
      <w:hyperlink w:anchor="_ENREF_34" w:tooltip="Bronte, 2020 #3042" w:history="1">
        <w:r w:rsidR="00241978" w:rsidRPr="00633320">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241978">
          <w:instrText xml:space="preserve"> ADDIN EN.CITE </w:instrText>
        </w:r>
        <w:r w:rsidR="00241978">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34</w:t>
        </w:r>
        <w:r w:rsidR="00241978" w:rsidRPr="00633320">
          <w:fldChar w:fldCharType="end"/>
        </w:r>
      </w:hyperlink>
      <w:r w:rsidR="00AC4FBC" w:rsidRPr="00633320">
        <w:t xml:space="preserve"> Recent genetic data support a causal link between high tyrosine kinase expression (hence activity) and severe COVID-19.</w:t>
      </w:r>
      <w:hyperlink w:anchor="_ENREF_35" w:tooltip="Pairo-Castineira, 2020 #3041" w:history="1">
        <w:r w:rsidR="00241978" w:rsidRPr="00633320">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241978">
          <w:instrText xml:space="preserve"> ADDIN EN.CITE </w:instrText>
        </w:r>
        <w:r w:rsidR="00241978">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35</w:t>
        </w:r>
        <w:r w:rsidR="00241978" w:rsidRPr="00633320">
          <w:fldChar w:fldCharType="end"/>
        </w:r>
      </w:hyperlink>
      <w:r w:rsidR="00AC4FBC" w:rsidRPr="00633320">
        <w:t xml:space="preserve"> Baricitinib was tested in the Adaptive Covid-19 Treatment Trial-2 and </w:t>
      </w:r>
      <w:r w:rsidR="003038F1" w:rsidRPr="00633320">
        <w:t xml:space="preserve">was </w:t>
      </w:r>
      <w:r w:rsidR="00AC4FBC" w:rsidRPr="00633320">
        <w:t>shown to improve time to recovery (rate ratio for recovery 1.16, 95% CI 1.01-1.32). 28-day mortality was 5.1% among participants allocated baricitinib compared to 7.8% allocated placebo (HR 0.65, 95% CI 0.39-1.09).</w:t>
      </w:r>
      <w:hyperlink w:anchor="_ENREF_36" w:tooltip="Kalil, 2020 #3040" w:history="1">
        <w:r w:rsidR="00241978" w:rsidRPr="00633320">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241978">
          <w:instrText xml:space="preserve"> ADDIN EN.CITE </w:instrText>
        </w:r>
        <w:r w:rsidR="00241978">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36</w:t>
        </w:r>
        <w:r w:rsidR="00241978" w:rsidRPr="00633320">
          <w:fldChar w:fldCharType="end"/>
        </w:r>
      </w:hyperlink>
      <w:r w:rsidR="00AC4FBC" w:rsidRPr="00633320">
        <w:t xml:space="preserve"> Serious adverse events were less frequent among participants allocated baricitinib (16.0% vs. 21.0%; p=0.03). </w:t>
      </w:r>
    </w:p>
    <w:p w14:paraId="5A504901" w14:textId="2870F0F8" w:rsidR="00AF5EED" w:rsidRPr="00633320" w:rsidRDefault="00AF5EED" w:rsidP="008F69C6"/>
    <w:p w14:paraId="51913D4B" w14:textId="30260ABA" w:rsidR="008F69C6" w:rsidRPr="00633320" w:rsidRDefault="00241978" w:rsidP="008F69C6">
      <w:pPr>
        <w:rPr>
          <w:b/>
        </w:rPr>
      </w:pPr>
      <w:r w:rsidRPr="00633320" w:rsidDel="00241978">
        <w:rPr>
          <w:b/>
        </w:rPr>
        <w:t xml:space="preserve"> </w:t>
      </w:r>
      <w:r w:rsidR="00AF5EED" w:rsidRPr="00633320">
        <w:rPr>
          <w:b/>
        </w:rPr>
        <w:t xml:space="preserve">[UK only] </w:t>
      </w:r>
      <w:r w:rsidR="00CA2F0D" w:rsidRPr="00633320">
        <w:rPr>
          <w:b/>
        </w:rPr>
        <w:t>T</w:t>
      </w:r>
      <w:r w:rsidR="008F69C6" w:rsidRPr="00633320">
        <w:rPr>
          <w:b/>
        </w:rPr>
        <w:t>ocilizumab</w:t>
      </w:r>
      <w:r w:rsidR="008F69C6" w:rsidRPr="00633320">
        <w:t xml:space="preserve"> </w:t>
      </w:r>
      <w:r w:rsidR="00CA2F0D" w:rsidRPr="00633320">
        <w:t>is a monoclonal antibody</w:t>
      </w:r>
      <w:r w:rsidR="008F69C6" w:rsidRPr="00633320">
        <w:t xml:space="preserve"> that bind</w:t>
      </w:r>
      <w:r w:rsidR="00CA2F0D" w:rsidRPr="00633320">
        <w:t>s</w:t>
      </w:r>
      <w:r w:rsidR="008F69C6" w:rsidRPr="00633320">
        <w:t xml:space="preserve"> to the receptor for IL-6</w:t>
      </w:r>
      <w:r w:rsidR="00CA2F0D" w:rsidRPr="00633320">
        <w:t>, blocking</w:t>
      </w:r>
      <w:r w:rsidR="008F69C6" w:rsidRPr="00633320">
        <w:t xml:space="preserve"> IL-6 signalling and reduce</w:t>
      </w:r>
      <w:r w:rsidR="009726DB" w:rsidRPr="00633320">
        <w:t>s</w:t>
      </w:r>
      <w:r w:rsidR="008F69C6" w:rsidRPr="00633320">
        <w:t xml:space="preserve"> inflammation. </w:t>
      </w:r>
      <w:r w:rsidR="00CA2F0D" w:rsidRPr="00633320">
        <w:t>Tocilizumab is</w:t>
      </w:r>
      <w:r w:rsidR="008F69C6" w:rsidRPr="00633320">
        <w:t xml:space="preserve"> licensed for use in patients with rheumatoid arthritis</w:t>
      </w:r>
      <w:r w:rsidR="00CA2F0D" w:rsidRPr="00633320">
        <w:t xml:space="preserve"> and </w:t>
      </w:r>
      <w:r w:rsidR="008F69C6" w:rsidRPr="00633320">
        <w:t xml:space="preserve">for use in people aged </w:t>
      </w:r>
      <w:r w:rsidR="00CA5601" w:rsidRPr="00633320">
        <w:t xml:space="preserve">at least </w:t>
      </w:r>
      <w:r w:rsidR="008F69C6" w:rsidRPr="00633320">
        <w:t>2 years with</w:t>
      </w:r>
      <w:r w:rsidR="00CA2F0D"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191C5129" w:rsidR="008F69C6" w:rsidRPr="00633320" w:rsidRDefault="008F69C6" w:rsidP="008F69C6">
      <w:r w:rsidRPr="00633320">
        <w:t>Severe COVID-19 is associated with a hyper-inflammatory state with elevated ESR, C-reactive protein, D-dimers, lactate dehydrogenase, ferritin, and increased levels of pro-inflammatory cytokines including as IL-1 and IL-6.</w:t>
      </w:r>
      <w:r w:rsidR="00472D4D" w:rsidRPr="00633320">
        <w:fldChar w:fldCharType="begin">
          <w:fldData xml:space="preserve">PEVuZE5vdGU+PENpdGU+PEF1dGhvcj5aaGFuZzwvQXV0aG9yPjxZZWFyPjIwMjA8L1llYXI+PFJl
Y051bT4yOTk2PC9SZWNOdW0+PERpc3BsYXlUZXh0PjxzdHlsZSBmYWNlPSJzdXBlcnNjcmlwdCI+
NCw5LDM3PC9zdHlsZT48L0Rpc3BsYXlUZXh0PjxyZWNvcmQ+PHJlYy1udW1iZXI+Mjk5NjwvcmVj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241978">
        <w:instrText xml:space="preserve"> ADDIN EN.CITE </w:instrText>
      </w:r>
      <w:r w:rsidR="00241978">
        <w:fldChar w:fldCharType="begin">
          <w:fldData xml:space="preserve">PEVuZE5vdGU+PENpdGU+PEF1dGhvcj5aaGFuZzwvQXV0aG9yPjxZZWFyPjIwMjA8L1llYXI+PFJl
Y051bT4yOTk2PC9SZWNOdW0+PERpc3BsYXlUZXh0PjxzdHlsZSBmYWNlPSJzdXBlcnNjcmlwdCI+
NCw5LDM3PC9zdHlsZT48L0Rpc3BsYXlUZXh0PjxyZWNvcmQ+PHJlYy1udW1iZXI+Mjk5NjwvcmVj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241978">
        <w:instrText xml:space="preserve"> ADDIN EN.CITE.DATA </w:instrText>
      </w:r>
      <w:r w:rsidR="00241978">
        <w:fldChar w:fldCharType="end"/>
      </w:r>
      <w:r w:rsidR="00472D4D" w:rsidRPr="00633320">
        <w:fldChar w:fldCharType="separate"/>
      </w:r>
      <w:hyperlink w:anchor="_ENREF_4" w:tooltip="Wang, 2020 #2854" w:history="1">
        <w:r w:rsidR="00241978" w:rsidRPr="00241978">
          <w:rPr>
            <w:noProof/>
            <w:vertAlign w:val="superscript"/>
          </w:rPr>
          <w:t>4</w:t>
        </w:r>
      </w:hyperlink>
      <w:r w:rsidR="00241978" w:rsidRPr="00241978">
        <w:rPr>
          <w:noProof/>
          <w:vertAlign w:val="superscript"/>
        </w:rPr>
        <w:t>,</w:t>
      </w:r>
      <w:hyperlink w:anchor="_ENREF_9" w:tooltip="Zhou, 2020 #3000" w:history="1">
        <w:r w:rsidR="00241978" w:rsidRPr="00241978">
          <w:rPr>
            <w:noProof/>
            <w:vertAlign w:val="superscript"/>
          </w:rPr>
          <w:t>9</w:t>
        </w:r>
      </w:hyperlink>
      <w:r w:rsidR="00241978" w:rsidRPr="00241978">
        <w:rPr>
          <w:noProof/>
          <w:vertAlign w:val="superscript"/>
        </w:rPr>
        <w:t>,</w:t>
      </w:r>
      <w:hyperlink w:anchor="_ENREF_37" w:tooltip="Zhang, 2020 #2996" w:history="1">
        <w:r w:rsidR="00241978" w:rsidRPr="00241978">
          <w:rPr>
            <w:noProof/>
            <w:vertAlign w:val="superscript"/>
          </w:rPr>
          <w:t>37</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MzcsMzg8L3N0eWxlPjwvRGlzcGxheVRleHQ+PHJlY29yZD48cmVjLW51bWJlcj4yOTk2PC9yZWMt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241978">
        <w:instrText xml:space="preserve"> ADDIN EN.CITE </w:instrText>
      </w:r>
      <w:r w:rsidR="00241978">
        <w:fldChar w:fldCharType="begin">
          <w:fldData xml:space="preserve">PEVuZE5vdGU+PENpdGU+PEF1dGhvcj5aaGFuZzwvQXV0aG9yPjxZZWFyPjIwMjA8L1llYXI+PFJl
Y051bT4yOTk2PC9SZWNOdW0+PERpc3BsYXlUZXh0PjxzdHlsZSBmYWNlPSJzdXBlcnNjcmlwdCI+
MzcsMzg8L3N0eWxlPjwvRGlzcGxheVRleHQ+PHJlY29yZD48cmVjLW51bWJlcj4yOTk2PC9yZWMt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241978">
        <w:instrText xml:space="preserve"> ADDIN EN.CITE.DATA </w:instrText>
      </w:r>
      <w:r w:rsidR="00241978">
        <w:fldChar w:fldCharType="end"/>
      </w:r>
      <w:r w:rsidR="007F3FD0" w:rsidRPr="00633320">
        <w:fldChar w:fldCharType="separate"/>
      </w:r>
      <w:hyperlink w:anchor="_ENREF_37" w:tooltip="Zhang, 2020 #2996" w:history="1">
        <w:r w:rsidR="00241978" w:rsidRPr="00241978">
          <w:rPr>
            <w:noProof/>
            <w:vertAlign w:val="superscript"/>
          </w:rPr>
          <w:t>37</w:t>
        </w:r>
      </w:hyperlink>
      <w:r w:rsidR="00241978" w:rsidRPr="00241978">
        <w:rPr>
          <w:noProof/>
          <w:vertAlign w:val="superscript"/>
        </w:rPr>
        <w:t>,</w:t>
      </w:r>
      <w:hyperlink w:anchor="_ENREF_38" w:tooltip="Zhang, 2020 #93" w:history="1">
        <w:r w:rsidR="00241978" w:rsidRPr="00241978">
          <w:rPr>
            <w:noProof/>
            <w:vertAlign w:val="superscript"/>
          </w:rPr>
          <w:t>38</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2A03B3C8" w:rsidR="00BC0301" w:rsidRPr="00633320" w:rsidRDefault="00BC0301" w:rsidP="00BC0301">
      <w:r w:rsidRPr="00633320">
        <w:rPr>
          <w:b/>
        </w:rPr>
        <w:t xml:space="preserve">[UK only] Anakinra: </w:t>
      </w:r>
      <w:r w:rsidR="00FC62C9" w:rsidRPr="00633320">
        <w:t>Anakinra is an antagonist of the interleukin-1 receptor licensed for the treatment of rheumatoid arthritis, periodic fever syndromes and Still’s disease</w:t>
      </w:r>
      <w:r w:rsidR="00FC62C9" w:rsidRPr="00633320">
        <w:rPr>
          <w:bCs w:val="0"/>
        </w:rPr>
        <w:t xml:space="preserve">. </w:t>
      </w:r>
      <w:r w:rsidR="00FC62C9" w:rsidRPr="00633320">
        <w:t>Anakinra is widely used in several paediatric conditions with hyperinflammation including macrophage activation syndrome, systemic JIA and autoinflammatory disorders.</w:t>
      </w:r>
      <w:hyperlink w:anchor="_ENREF_39" w:tooltip="Henderson, 2020 #3044" w:history="1">
        <w:r w:rsidR="00241978" w:rsidRPr="00633320">
          <w:rPr>
            <w:bCs w:val="0"/>
          </w:rPr>
          <w:fldChar w:fldCharType="begin">
            <w:fldData xml:space="preserve">PEVuZE5vdGU+PENpdGU+PEF1dGhvcj5IZW5kZXJzb248L0F1dGhvcj48WWVhcj4yMDIwPC9ZZWFy
PjxSZWNOdW0+MzA0NDwvUmVjTnVtPjxEaXNwbGF5VGV4dD48c3R5bGUgZmFjZT0ic3VwZXJzY3Jp
cHQiPjM5PC9zdHlsZT48L0Rpc3BsYXlUZXh0PjxyZWNvcmQ+PHJlYy1udW1iZXI+MzA0NDwvcmVj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241978">
          <w:rPr>
            <w:bCs w:val="0"/>
          </w:rPr>
          <w:instrText xml:space="preserve"> ADDIN EN.CITE </w:instrText>
        </w:r>
        <w:r w:rsidR="00241978">
          <w:rPr>
            <w:bCs w:val="0"/>
          </w:rPr>
          <w:fldChar w:fldCharType="begin">
            <w:fldData xml:space="preserve">PEVuZE5vdGU+PENpdGU+PEF1dGhvcj5IZW5kZXJzb248L0F1dGhvcj48WWVhcj4yMDIwPC9ZZWFy
PjxSZWNOdW0+MzA0NDwvUmVjTnVtPjxEaXNwbGF5VGV4dD48c3R5bGUgZmFjZT0ic3VwZXJzY3Jp
cHQiPjM5PC9zdHlsZT48L0Rpc3BsYXlUZXh0PjxyZWNvcmQ+PHJlYy1udW1iZXI+MzA0NDwvcmVj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241978">
          <w:rPr>
            <w:bCs w:val="0"/>
          </w:rPr>
          <w:instrText xml:space="preserve"> ADDIN EN.CITE.DATA </w:instrText>
        </w:r>
        <w:r w:rsidR="00241978">
          <w:rPr>
            <w:bCs w:val="0"/>
          </w:rPr>
        </w:r>
        <w:r w:rsidR="00241978">
          <w:rPr>
            <w:bCs w:val="0"/>
          </w:rPr>
          <w:fldChar w:fldCharType="end"/>
        </w:r>
        <w:r w:rsidR="00241978" w:rsidRPr="00633320">
          <w:rPr>
            <w:bCs w:val="0"/>
          </w:rPr>
        </w:r>
        <w:r w:rsidR="00241978" w:rsidRPr="00633320">
          <w:rPr>
            <w:bCs w:val="0"/>
          </w:rPr>
          <w:fldChar w:fldCharType="separate"/>
        </w:r>
        <w:r w:rsidR="00241978" w:rsidRPr="00241978">
          <w:rPr>
            <w:bCs w:val="0"/>
            <w:noProof/>
            <w:vertAlign w:val="superscript"/>
          </w:rPr>
          <w:t>39</w:t>
        </w:r>
        <w:r w:rsidR="00241978" w:rsidRPr="00633320">
          <w:rPr>
            <w:bCs w:val="0"/>
          </w:rPr>
          <w:fldChar w:fldCharType="end"/>
        </w:r>
      </w:hyperlink>
      <w:r w:rsidR="00FC62C9" w:rsidRPr="00633320">
        <w:t xml:space="preserve"> </w:t>
      </w:r>
      <w:r w:rsidR="00FC62C9" w:rsidRPr="00633320">
        <w:rPr>
          <w:bCs w:val="0"/>
        </w:rPr>
        <w:t xml:space="preserve"> </w:t>
      </w:r>
      <w:r w:rsidR="00FC62C9" w:rsidRPr="00633320">
        <w:t xml:space="preserve">The hyperinflammatory syndrome associated with COVID-19 in children (PIMS-TS) is characterised by high inflammatory markers and wide range of elevated cytokines. Immunomodulatory therapy with IL-1 inhibition using anakinra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40" w:tooltip="Lee, 2020 #3045" w:history="1">
        <w:r w:rsidR="00241978" w:rsidRPr="00633320">
          <w:rPr>
            <w:bCs w:val="0"/>
          </w:rPr>
          <w:fldChar w:fldCharType="begin">
            <w:fldData xml:space="preserve">PEVuZE5vdGU+PENpdGU+PEF1dGhvcj5MZWU8L0F1dGhvcj48WWVhcj4yMDIwPC9ZZWFyPjxSZWNO
dW0+MzA0NTwvUmVjTnVtPjxEaXNwbGF5VGV4dD48c3R5bGUgZmFjZT0ic3VwZXJzY3JpcHQiPjQw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241978">
          <w:rPr>
            <w:bCs w:val="0"/>
          </w:rPr>
          <w:instrText xml:space="preserve"> ADDIN EN.CITE </w:instrText>
        </w:r>
        <w:r w:rsidR="00241978">
          <w:rPr>
            <w:bCs w:val="0"/>
          </w:rPr>
          <w:fldChar w:fldCharType="begin">
            <w:fldData xml:space="preserve">PEVuZE5vdGU+PENpdGU+PEF1dGhvcj5MZWU8L0F1dGhvcj48WWVhcj4yMDIwPC9ZZWFyPjxSZWNO
dW0+MzA0NTwvUmVjTnVtPjxEaXNwbGF5VGV4dD48c3R5bGUgZmFjZT0ic3VwZXJzY3JpcHQiPjQw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241978">
          <w:rPr>
            <w:bCs w:val="0"/>
          </w:rPr>
          <w:instrText xml:space="preserve"> ADDIN EN.CITE.DATA </w:instrText>
        </w:r>
        <w:r w:rsidR="00241978">
          <w:rPr>
            <w:bCs w:val="0"/>
          </w:rPr>
        </w:r>
        <w:r w:rsidR="00241978">
          <w:rPr>
            <w:bCs w:val="0"/>
          </w:rPr>
          <w:fldChar w:fldCharType="end"/>
        </w:r>
        <w:r w:rsidR="00241978" w:rsidRPr="00633320">
          <w:rPr>
            <w:bCs w:val="0"/>
          </w:rPr>
        </w:r>
        <w:r w:rsidR="00241978" w:rsidRPr="00633320">
          <w:rPr>
            <w:bCs w:val="0"/>
          </w:rPr>
          <w:fldChar w:fldCharType="separate"/>
        </w:r>
        <w:r w:rsidR="00241978" w:rsidRPr="00241978">
          <w:rPr>
            <w:bCs w:val="0"/>
            <w:noProof/>
            <w:vertAlign w:val="superscript"/>
          </w:rPr>
          <w:t>40</w:t>
        </w:r>
        <w:r w:rsidR="00241978" w:rsidRPr="00633320">
          <w:rPr>
            <w:bCs w:val="0"/>
          </w:rPr>
          <w:fldChar w:fldCharType="end"/>
        </w:r>
      </w:hyperlink>
      <w:r w:rsidR="00FC62C9" w:rsidRPr="00633320">
        <w:rPr>
          <w:bCs w:val="0"/>
        </w:rPr>
        <w:t xml:space="preserve"> but controlled trials are lacking</w:t>
      </w:r>
      <w:r w:rsidR="00FC62C9" w:rsidRPr="00633320">
        <w:t>. Anakinra 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2F2676C1" w14:textId="337BA27C" w:rsidR="00392BF8" w:rsidRPr="00633320" w:rsidRDefault="003B000D" w:rsidP="000C0005">
      <w:pPr>
        <w:autoSpaceDE/>
        <w:autoSpaceDN/>
        <w:adjustRightInd/>
        <w:contextualSpacing w:val="0"/>
        <w:rPr>
          <w:b/>
          <w:bCs w:val="0"/>
        </w:rPr>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w:t>
      </w:r>
      <w:r w:rsidR="002F6C5D" w:rsidRPr="002F6C5D">
        <w:lastRenderedPageBreak/>
        <w:t>a reduced reliance on glucose, and inhibition of glycolysis.</w:t>
      </w:r>
      <w:hyperlink w:anchor="_ENREF_41" w:tooltip="Daniele, 2016 #3091" w:history="1">
        <w:r w:rsidR="00241978" w:rsidRPr="002F6C5D">
          <w:fldChar w:fldCharType="begin">
            <w:fldData xml:space="preserve">PEVuZE5vdGU+PENpdGU+PEF1dGhvcj5EYW5pZWxlPC9BdXRob3I+PFllYXI+MjAxNjwvWWVhcj48
UmVjTnVtPjMwOTE8L1JlY051bT48RGlzcGxheVRleHQ+PHN0eWxlIGZhY2U9InN1cGVyc2NyaXB0
Ij40MTwvc3R5bGU+PC9EaXNwbGF5VGV4dD48cmVjb3JkPjxyZWMtbnVtYmVyPjMwOTE8L3JlYy1u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241978">
          <w:instrText xml:space="preserve"> ADDIN EN.CITE </w:instrText>
        </w:r>
        <w:r w:rsidR="00241978">
          <w:fldChar w:fldCharType="begin">
            <w:fldData xml:space="preserve">PEVuZE5vdGU+PENpdGU+PEF1dGhvcj5EYW5pZWxlPC9BdXRob3I+PFllYXI+MjAxNjwvWWVhcj48
UmVjTnVtPjMwOTE8L1JlY051bT48RGlzcGxheVRleHQ+PHN0eWxlIGZhY2U9InN1cGVyc2NyaXB0
Ij40MTwvc3R5bGU+PC9EaXNwbGF5VGV4dD48cmVjb3JkPjxyZWMtbnVtYmVyPjMwOTE8L3JlYy1u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41</w:t>
        </w:r>
        <w:r w:rsidR="00241978"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TnVtPjMwOTI8L1JlY051bT48RGlzcGxheVRleHQ+PHN0eWxlIGZhY2U9InN1cGVyc2NyaXB0Ij40
Miw0Mzwvc3R5bGU+PC9EaXNwbGF5VGV4dD48cmVjb3JkPjxyZWMtbnVtYmVyPjMwOTI8L3JlYy1u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241978">
        <w:instrText xml:space="preserve"> ADDIN EN.CITE </w:instrText>
      </w:r>
      <w:r w:rsidR="00241978">
        <w:fldChar w:fldCharType="begin">
          <w:fldData xml:space="preserve">PEVuZE5vdGU+PENpdGU+PEF1dGhvcj5Db2RvPC9BdXRob3I+PFllYXI+MjAyMDwvWWVhcj48UmVj
TnVtPjMwOTI8L1JlY051bT48RGlzcGxheVRleHQ+PHN0eWxlIGZhY2U9InN1cGVyc2NyaXB0Ij40
Miw0Mzwvc3R5bGU+PC9EaXNwbGF5VGV4dD48cmVjb3JkPjxyZWMtbnVtYmVyPjMwOTI8L3JlYy1u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241978">
        <w:instrText xml:space="preserve"> ADDIN EN.CITE.DATA </w:instrText>
      </w:r>
      <w:r w:rsidR="00241978">
        <w:fldChar w:fldCharType="end"/>
      </w:r>
      <w:r w:rsidR="002F6C5D" w:rsidRPr="002F6C5D">
        <w:fldChar w:fldCharType="separate"/>
      </w:r>
      <w:hyperlink w:anchor="_ENREF_42" w:tooltip="Codo, 2020 #3092" w:history="1">
        <w:r w:rsidR="00241978" w:rsidRPr="00241978">
          <w:rPr>
            <w:noProof/>
            <w:vertAlign w:val="superscript"/>
          </w:rPr>
          <w:t>42</w:t>
        </w:r>
      </w:hyperlink>
      <w:r w:rsidR="00241978" w:rsidRPr="00241978">
        <w:rPr>
          <w:noProof/>
          <w:vertAlign w:val="superscript"/>
        </w:rPr>
        <w:t>,</w:t>
      </w:r>
      <w:hyperlink w:anchor="_ENREF_43" w:tooltip="Icard, 2021 #3093" w:history="1">
        <w:r w:rsidR="00241978" w:rsidRPr="00241978">
          <w:rPr>
            <w:noProof/>
            <w:vertAlign w:val="superscript"/>
          </w:rPr>
          <w:t>43</w:t>
        </w:r>
      </w:hyperlink>
      <w:r w:rsidR="002F6C5D" w:rsidRPr="002F6C5D">
        <w:rPr>
          <w:bCs w:val="0"/>
        </w:rPr>
        <w:fldChar w:fldCharType="end"/>
      </w:r>
      <w:r w:rsidR="002F6C5D" w:rsidRPr="002F6C5D">
        <w:t xml:space="preserve"> SGLT-2i rapidly improve endothelial function, possibly because of reduced oxidative stress.</w:t>
      </w:r>
      <w:hyperlink w:anchor="_ENREF_44" w:tooltip="Solini, 2017 #3094" w:history="1">
        <w:r w:rsidR="00241978" w:rsidRPr="002F6C5D">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 </w:instrText>
        </w:r>
        <w:r w:rsidR="00241978">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44</w:t>
        </w:r>
        <w:r w:rsidR="00241978" w:rsidRPr="002F6C5D">
          <w:rPr>
            <w:bCs w:val="0"/>
          </w:rPr>
          <w:fldChar w:fldCharType="end"/>
        </w:r>
      </w:hyperlink>
      <w:r w:rsidR="002F6C5D" w:rsidRPr="002F6C5D">
        <w:t xml:space="preserve"> SGLT-2i have significant anti-inflammatory effects, reducing levels of C-reactive protein and interleukin-6.</w:t>
      </w:r>
      <w:hyperlink w:anchor="_ENREF_45" w:tooltip="Bonnet, 2018 #3095" w:history="1">
        <w:r w:rsidR="00241978" w:rsidRPr="002F6C5D">
          <w:fldChar w:fldCharType="begin">
            <w:fldData xml:space="preserve">PEVuZE5vdGU+PENpdGU+PEF1dGhvcj5Cb25uZXQ8L0F1dGhvcj48WWVhcj4yMDE4PC9ZZWFyPjxS
ZWNOdW0+MzA5NTwvUmVjTnVtPjxEaXNwbGF5VGV4dD48c3R5bGUgZmFjZT0ic3VwZXJzY3JpcHQi
PjQ1PC9zdHlsZT48L0Rpc3BsYXlUZXh0PjxyZWNvcmQ+PHJlYy1udW1iZXI+MzA5NTwvcmVjLW51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241978">
          <w:instrText xml:space="preserve"> ADDIN EN.CITE </w:instrText>
        </w:r>
        <w:r w:rsidR="00241978">
          <w:fldChar w:fldCharType="begin">
            <w:fldData xml:space="preserve">PEVuZE5vdGU+PENpdGU+PEF1dGhvcj5Cb25uZXQ8L0F1dGhvcj48WWVhcj4yMDE4PC9ZZWFyPjxS
ZWNOdW0+MzA5NTwvUmVjTnVtPjxEaXNwbGF5VGV4dD48c3R5bGUgZmFjZT0ic3VwZXJzY3JpcHQi
PjQ1PC9zdHlsZT48L0Rpc3BsYXlUZXh0PjxyZWNvcmQ+PHJlYy1udW1iZXI+MzA5NTwvcmVjLW51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45</w:t>
        </w:r>
        <w:r w:rsidR="00241978" w:rsidRPr="002F6C5D">
          <w:rPr>
            <w:bCs w:val="0"/>
          </w:rPr>
          <w:fldChar w:fldCharType="end"/>
        </w:r>
      </w:hyperlink>
      <w:r w:rsidR="002F6C5D" w:rsidRPr="002F6C5D">
        <w:t xml:space="preserve"> Experimental studies have also shown reduced activation of the NLRP3 inflammasome.</w:t>
      </w:r>
      <w:hyperlink w:anchor="_ENREF_46" w:tooltip="Kim, 2020 #3096" w:history="1">
        <w:r w:rsidR="00241978" w:rsidRPr="002F6C5D">
          <w:fldChar w:fldCharType="begin">
            <w:fldData xml:space="preserve">PEVuZE5vdGU+PENpdGU+PEF1dGhvcj5LaW08L0F1dGhvcj48WWVhcj4yMDIwPC9ZZWFyPjxSZWNO
dW0+MzA5NjwvUmVjTnVtPjxEaXNwbGF5VGV4dD48c3R5bGUgZmFjZT0ic3VwZXJzY3JpcHQiPjQ2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241978">
          <w:instrText xml:space="preserve"> ADDIN EN.CITE </w:instrText>
        </w:r>
        <w:r w:rsidR="00241978">
          <w:fldChar w:fldCharType="begin">
            <w:fldData xml:space="preserve">PEVuZE5vdGU+PENpdGU+PEF1dGhvcj5LaW08L0F1dGhvcj48WWVhcj4yMDIwPC9ZZWFyPjxSZWNO
dW0+MzA5NjwvUmVjTnVtPjxEaXNwbGF5VGV4dD48c3R5bGUgZmFjZT0ic3VwZXJzY3JpcHQiPjQ2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46</w:t>
        </w:r>
        <w:r w:rsidR="00241978"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dXBlcnNjcmlwdCI+NDcsNDg8L3N0eWxlPjwvRGlzcGxheVRleHQ+PHJlY29yZD48cmVjLW51bWJl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241978">
        <w:instrText xml:space="preserve"> ADDIN EN.CITE </w:instrText>
      </w:r>
      <w:r w:rsidR="00241978">
        <w:fldChar w:fldCharType="begin">
          <w:fldData xml:space="preserve">PEVuZE5vdGU+PENpdGU+PEF1dGhvcj5MYW1iZXJzIEhlZXJzcGluazwvQXV0aG9yPjxZZWFyPjIw
MTM8L1llYXI+PFJlY051bT4zMDk4PC9SZWNOdW0+PERpc3BsYXlUZXh0PjxzdHlsZSBmYWNlPSJz
dXBlcnNjcmlwdCI+NDcsNDg8L3N0eWxlPjwvRGlzcGxheVRleHQ+PHJlY29yZD48cmVjLW51bWJl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241978">
        <w:instrText xml:space="preserve"> ADDIN EN.CITE.DATA </w:instrText>
      </w:r>
      <w:r w:rsidR="00241978">
        <w:fldChar w:fldCharType="end"/>
      </w:r>
      <w:r w:rsidR="002F6C5D" w:rsidRPr="002F6C5D">
        <w:fldChar w:fldCharType="separate"/>
      </w:r>
      <w:hyperlink w:anchor="_ENREF_47" w:tooltip="Lambers Heerspink, 2013 #3098" w:history="1">
        <w:r w:rsidR="00241978" w:rsidRPr="00241978">
          <w:rPr>
            <w:noProof/>
            <w:vertAlign w:val="superscript"/>
          </w:rPr>
          <w:t>47</w:t>
        </w:r>
      </w:hyperlink>
      <w:r w:rsidR="00241978" w:rsidRPr="00241978">
        <w:rPr>
          <w:noProof/>
          <w:vertAlign w:val="superscript"/>
        </w:rPr>
        <w:t>,</w:t>
      </w:r>
      <w:hyperlink w:anchor="_ENREF_48" w:tooltip="Ghanim, 2020 #3099" w:history="1">
        <w:r w:rsidR="00241978" w:rsidRPr="00241978">
          <w:rPr>
            <w:noProof/>
            <w:vertAlign w:val="superscript"/>
          </w:rPr>
          <w:t>48</w:t>
        </w:r>
      </w:hyperlink>
      <w:r w:rsidR="002F6C5D" w:rsidRPr="002F6C5D">
        <w:rPr>
          <w:bCs w:val="0"/>
        </w:rPr>
        <w:fldChar w:fldCharType="end"/>
      </w:r>
      <w:r w:rsidR="002F6C5D" w:rsidRPr="002F6C5D">
        <w:t xml:space="preserve"> and together with improved endothelial function</w:t>
      </w:r>
      <w:hyperlink w:anchor="_ENREF_44" w:tooltip="Solini, 2017 #3094" w:history="1">
        <w:r w:rsidR="00241978" w:rsidRPr="002F6C5D">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 </w:instrText>
        </w:r>
        <w:r w:rsidR="00241978">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44</w:t>
        </w:r>
        <w:r w:rsidR="00241978"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NDksNTA8L3N0eWxlPjwvRGlzcGxheVRleHQ+PHJlY29yZD48cmVjLW51bWJlcj4zMTAwPC9yZWMt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241978">
        <w:instrText xml:space="preserve"> ADDIN EN.CITE </w:instrText>
      </w:r>
      <w:r w:rsidR="00241978">
        <w:fldChar w:fldCharType="begin">
          <w:fldData xml:space="preserve">PEVuZE5vdGU+PENpdGU+PEF1dGhvcj5PaGFyYTwvQXV0aG9yPjxZZWFyPjIwMjA8L1llYXI+PFJl
Y051bT4zMTAwPC9SZWNOdW0+PERpc3BsYXlUZXh0PjxzdHlsZSBmYWNlPSJzdXBlcnNjcmlwdCI+
NDksNTA8L3N0eWxlPjwvRGlzcGxheVRleHQ+PHJlY29yZD48cmVjLW51bWJlcj4zMTAwPC9yZWMt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241978">
        <w:instrText xml:space="preserve"> ADDIN EN.CITE.DATA </w:instrText>
      </w:r>
      <w:r w:rsidR="00241978">
        <w:fldChar w:fldCharType="end"/>
      </w:r>
      <w:r w:rsidR="002F6C5D" w:rsidRPr="002F6C5D">
        <w:fldChar w:fldCharType="separate"/>
      </w:r>
      <w:hyperlink w:anchor="_ENREF_49" w:tooltip="Ohara, 2020 #3100" w:history="1">
        <w:r w:rsidR="00241978" w:rsidRPr="00241978">
          <w:rPr>
            <w:noProof/>
            <w:vertAlign w:val="superscript"/>
          </w:rPr>
          <w:t>49</w:t>
        </w:r>
      </w:hyperlink>
      <w:r w:rsidR="00241978" w:rsidRPr="00241978">
        <w:rPr>
          <w:noProof/>
          <w:vertAlign w:val="superscript"/>
        </w:rPr>
        <w:t>,</w:t>
      </w:r>
      <w:hyperlink w:anchor="_ENREF_50" w:tooltip="Griffin, 2020 #3101" w:history="1">
        <w:r w:rsidR="00241978" w:rsidRPr="00241978">
          <w:rPr>
            <w:noProof/>
            <w:vertAlign w:val="superscript"/>
          </w:rPr>
          <w:t>50</w:t>
        </w:r>
      </w:hyperlink>
      <w:r w:rsidR="002F6C5D" w:rsidRPr="002F6C5D">
        <w:rPr>
          <w:bCs w:val="0"/>
        </w:rPr>
        <w:fldChar w:fldCharType="end"/>
      </w:r>
      <w:r w:rsidR="002F6C5D" w:rsidRPr="002F6C5D">
        <w:t xml:space="preserve"> and appear to reduce pulmonary artery pressure in patients with heart failure rapidly,</w:t>
      </w:r>
      <w:hyperlink w:anchor="_ENREF_51" w:tooltip="Mullens, 2020 #3102" w:history="1">
        <w:r w:rsidR="00241978" w:rsidRPr="002F6C5D">
          <w:fldChar w:fldCharType="begin"/>
        </w:r>
        <w:r w:rsidR="00241978">
          <w:instrText xml:space="preserve"> ADDIN EN.CITE &lt;EndNote&gt;&lt;Cite&gt;&lt;Author&gt;Mullens&lt;/Author&gt;&lt;Year&gt;2020&lt;/Year&gt;&lt;RecNum&gt;3102&lt;/RecNum&gt;&lt;DisplayText&gt;&lt;style face="superscript"&gt;51&lt;/style&gt;&lt;/DisplayText&gt;&lt;record&gt;&lt;rec-number&gt;3102&lt;/rec-number&gt;&lt;foreign-keys&gt;&lt;key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241978" w:rsidRPr="002F6C5D">
          <w:fldChar w:fldCharType="separate"/>
        </w:r>
        <w:r w:rsidR="00241978" w:rsidRPr="00241978">
          <w:rPr>
            <w:noProof/>
            <w:vertAlign w:val="superscript"/>
          </w:rPr>
          <w:t>51</w:t>
        </w:r>
        <w:r w:rsidR="00241978"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The DARE-19 trial compared dapagliflozin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52" w:tooltip="Kosiborod, 2021 #3110" w:history="1">
        <w:r w:rsidR="00241978" w:rsidRPr="00E62163">
          <w:fldChar w:fldCharType="begin">
            <w:fldData xml:space="preserve">PEVuZE5vdGU+PENpdGU+PEF1dGhvcj5Lb3NpYm9yb2Q8L0F1dGhvcj48WWVhcj4yMDIxPC9ZZWFy
PjxSZWNOdW0+MzExMDwvUmVjTnVtPjxEaXNwbGF5VGV4dD48c3R5bGUgZmFjZT0ic3VwZXJzY3Jp
cHQiPjUyPC9zdHlsZT48L0Rpc3BsYXlUZXh0PjxyZWNvcmQ+PHJlYy1udW1iZXI+MzExMDwvcmVj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241978">
          <w:instrText xml:space="preserve"> ADDIN EN.CITE </w:instrText>
        </w:r>
        <w:r w:rsidR="00241978">
          <w:fldChar w:fldCharType="begin">
            <w:fldData xml:space="preserve">PEVuZE5vdGU+PENpdGU+PEF1dGhvcj5Lb3NpYm9yb2Q8L0F1dGhvcj48WWVhcj4yMDIxPC9ZZWFy
PjxSZWNOdW0+MzExMDwvUmVjTnVtPjxEaXNwbGF5VGV4dD48c3R5bGUgZmFjZT0ic3VwZXJzY3Jp
cHQiPjUyPC9zdHlsZT48L0Rpc3BsYXlUZXh0PjxyZWNvcmQ+PHJlYy1udW1iZXI+MzExMDwvcmVj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241978">
          <w:instrText xml:space="preserve"> ADDIN EN.CITE.DATA </w:instrText>
        </w:r>
        <w:r w:rsidR="00241978">
          <w:fldChar w:fldCharType="end"/>
        </w:r>
        <w:r w:rsidR="00241978" w:rsidRPr="00E62163">
          <w:fldChar w:fldCharType="separate"/>
        </w:r>
        <w:r w:rsidR="00241978" w:rsidRPr="00241978">
          <w:rPr>
            <w:noProof/>
            <w:vertAlign w:val="superscript"/>
          </w:rPr>
          <w:t>52</w:t>
        </w:r>
        <w:r w:rsidR="00241978"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53" w:tooltip="Kumbhani, 2021 #3111" w:history="1">
        <w:r w:rsidR="00241978">
          <w:fldChar w:fldCharType="begin"/>
        </w:r>
        <w:r w:rsidR="00241978">
          <w:instrText xml:space="preserve"> ADDIN EN.CITE &lt;EndNote&gt;&lt;Cite&gt;&lt;Author&gt;Kumbhani&lt;/Author&gt;&lt;Year&gt;2021&lt;/Year&gt;&lt;RecNum&gt;3111&lt;/RecNum&gt;&lt;DisplayText&gt;&lt;style face="superscript"&gt;53&lt;/style&gt;&lt;/DisplayText&gt;&lt;record&gt;&lt;rec-number&gt;3111&lt;/rec-number&gt;&lt;foreign-keys&gt;&lt;key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241978">
          <w:fldChar w:fldCharType="separate"/>
        </w:r>
        <w:r w:rsidR="00241978" w:rsidRPr="00241978">
          <w:rPr>
            <w:noProof/>
            <w:vertAlign w:val="superscript"/>
          </w:rPr>
          <w:t>53</w:t>
        </w:r>
        <w:r w:rsidR="00241978">
          <w:fldChar w:fldCharType="end"/>
        </w:r>
      </w:hyperlink>
      <w:r w:rsidR="00E62163" w:rsidRPr="00E62163">
        <w:t xml:space="preserve"> Although this trial lacked statistical sensitivity, it supports the rationale for a larger trial.</w:t>
      </w:r>
      <w:r w:rsidR="00392BF8" w:rsidRPr="00633320">
        <w:rPr>
          <w:b/>
          <w:bCs w:val="0"/>
        </w:rPr>
        <w:br w:type="page"/>
      </w:r>
    </w:p>
    <w:p w14:paraId="7410116E" w14:textId="77777777" w:rsidR="001C595A" w:rsidRPr="00633320" w:rsidRDefault="001C595A" w:rsidP="00F123A0">
      <w:pPr>
        <w:rPr>
          <w:b/>
          <w:bCs w:val="0"/>
        </w:rPr>
      </w:pPr>
    </w:p>
    <w:p w14:paraId="113884B7" w14:textId="21F816E7" w:rsidR="00A86BD1" w:rsidRPr="00633320" w:rsidRDefault="00B4591A" w:rsidP="001B27CF">
      <w:pPr>
        <w:pStyle w:val="Heading2"/>
        <w:rPr>
          <w:lang w:val="en-GB"/>
        </w:rPr>
      </w:pPr>
      <w:bookmarkStart w:id="525" w:name="_Toc36962158"/>
      <w:bookmarkStart w:id="526" w:name="_Toc36962222"/>
      <w:bookmarkStart w:id="527" w:name="_Toc37064437"/>
      <w:bookmarkStart w:id="528" w:name="_Toc37107086"/>
      <w:bookmarkStart w:id="529" w:name="_Toc37107324"/>
      <w:bookmarkStart w:id="530" w:name="_Ref34817979"/>
      <w:bookmarkStart w:id="531" w:name="_Toc37107325"/>
      <w:bookmarkStart w:id="532" w:name="_Toc38099279"/>
      <w:bookmarkStart w:id="533" w:name="_Toc44674876"/>
      <w:bookmarkStart w:id="534" w:name="_Toc75948812"/>
      <w:bookmarkStart w:id="535" w:name="_Toc246777109"/>
      <w:bookmarkStart w:id="536" w:name="_Ref247428675"/>
      <w:bookmarkStart w:id="537" w:name="_Ref247429975"/>
      <w:bookmarkEnd w:id="525"/>
      <w:bookmarkEnd w:id="526"/>
      <w:bookmarkEnd w:id="527"/>
      <w:bookmarkEnd w:id="528"/>
      <w:bookmarkEnd w:id="529"/>
      <w:r w:rsidRPr="00633320">
        <w:rPr>
          <w:lang w:val="en-GB"/>
        </w:rPr>
        <w:t>A</w:t>
      </w:r>
      <w:r w:rsidR="00A86BD1" w:rsidRPr="00633320">
        <w:rPr>
          <w:lang w:val="en-GB"/>
        </w:rPr>
        <w:t xml:space="preserve">ppendix </w:t>
      </w:r>
      <w:r w:rsidR="00265B14" w:rsidRPr="00633320">
        <w:rPr>
          <w:lang w:val="en-GB"/>
        </w:rPr>
        <w:t>2</w:t>
      </w:r>
      <w:r w:rsidR="004D7874" w:rsidRPr="00633320">
        <w:rPr>
          <w:lang w:val="en-GB"/>
        </w:rPr>
        <w:t>:</w:t>
      </w:r>
      <w:r w:rsidR="00A86BD1" w:rsidRPr="00633320">
        <w:rPr>
          <w:lang w:val="en-GB"/>
        </w:rPr>
        <w:t xml:space="preserve"> Drug specific contraindications</w:t>
      </w:r>
      <w:bookmarkEnd w:id="530"/>
      <w:r w:rsidR="00BB4FC7" w:rsidRPr="00633320">
        <w:rPr>
          <w:lang w:val="en-GB"/>
        </w:rPr>
        <w:t xml:space="preserve"> and cautions</w:t>
      </w:r>
      <w:bookmarkEnd w:id="531"/>
      <w:bookmarkEnd w:id="532"/>
      <w:bookmarkEnd w:id="533"/>
      <w:bookmarkEnd w:id="534"/>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520E55C" w14:textId="51FC9304" w:rsidR="00F47C60" w:rsidRDefault="000C0005" w:rsidP="00F123A0">
      <w:r>
        <w:t>Endemic infections may be screened for as required by local practice.</w:t>
      </w:r>
    </w:p>
    <w:p w14:paraId="61A0DFAF" w14:textId="77777777" w:rsidR="00241978" w:rsidRPr="00633320" w:rsidRDefault="00241978" w:rsidP="00F123A0"/>
    <w:p w14:paraId="4AECA73E" w14:textId="6ABD0498" w:rsidR="001D1931" w:rsidRPr="00633320" w:rsidRDefault="001D1931" w:rsidP="00A27F3C">
      <w:pPr>
        <w:rPr>
          <w:rFonts w:eastAsia="Times New Roman"/>
          <w:b/>
        </w:rPr>
      </w:pPr>
      <w:r w:rsidRPr="00633320">
        <w:rPr>
          <w:rFonts w:eastAsia="Times New Roman"/>
          <w:b/>
        </w:rPr>
        <w:t>Dimethyl fumarate</w:t>
      </w:r>
    </w:p>
    <w:p w14:paraId="1C6326DD" w14:textId="2B917E5B" w:rsidR="00517BF8" w:rsidRPr="00633320" w:rsidRDefault="00517BF8" w:rsidP="00A27F3C">
      <w:pPr>
        <w:rPr>
          <w:rFonts w:eastAsia="Times New Roman"/>
        </w:rPr>
      </w:pPr>
      <w:r w:rsidRPr="00633320">
        <w:rPr>
          <w:rFonts w:eastAsia="Times New Roman"/>
        </w:rPr>
        <w:t>Contraindications:</w:t>
      </w:r>
    </w:p>
    <w:p w14:paraId="52532706" w14:textId="3A1ACEBC" w:rsidR="00404D9F" w:rsidRPr="00633320" w:rsidRDefault="00404D9F" w:rsidP="00942698">
      <w:pPr>
        <w:pStyle w:val="ListParagraph"/>
        <w:numPr>
          <w:ilvl w:val="0"/>
          <w:numId w:val="39"/>
        </w:numPr>
        <w:rPr>
          <w:rFonts w:eastAsia="Times New Roman"/>
        </w:rPr>
      </w:pPr>
      <w:r w:rsidRPr="00633320">
        <w:rPr>
          <w:rFonts w:eastAsia="Times New Roman"/>
        </w:rPr>
        <w:t>Pregnancy</w:t>
      </w:r>
    </w:p>
    <w:p w14:paraId="684EE4DA" w14:textId="77777777" w:rsidR="000203BB" w:rsidRPr="00633320" w:rsidRDefault="00404D9F" w:rsidP="00942698">
      <w:pPr>
        <w:pStyle w:val="ListParagraph"/>
        <w:numPr>
          <w:ilvl w:val="0"/>
          <w:numId w:val="39"/>
        </w:numPr>
        <w:rPr>
          <w:rFonts w:eastAsia="Times New Roman"/>
        </w:rPr>
      </w:pPr>
      <w:r w:rsidRPr="00633320">
        <w:rPr>
          <w:rFonts w:eastAsia="Times New Roman"/>
        </w:rPr>
        <w:t>Breast-feeding</w:t>
      </w:r>
    </w:p>
    <w:p w14:paraId="3179E68D" w14:textId="4DF5881D" w:rsidR="00404D9F" w:rsidRPr="00633320" w:rsidRDefault="000203BB" w:rsidP="00942698">
      <w:pPr>
        <w:pStyle w:val="ListParagraph"/>
        <w:numPr>
          <w:ilvl w:val="0"/>
          <w:numId w:val="39"/>
        </w:numPr>
        <w:rPr>
          <w:rFonts w:eastAsia="Times New Roman"/>
        </w:rPr>
      </w:pPr>
      <w:r w:rsidRPr="00633320">
        <w:rPr>
          <w:rFonts w:eastAsia="Times New Roman"/>
          <w:u w:val="single"/>
        </w:rPr>
        <w:t>Known</w:t>
      </w:r>
      <w:r w:rsidRPr="00633320">
        <w:rPr>
          <w:rFonts w:eastAsia="Times New Roman"/>
        </w:rPr>
        <w:t xml:space="preserve"> hypersensitivity to excipients in any oral therapy</w:t>
      </w:r>
    </w:p>
    <w:p w14:paraId="23B1F748" w14:textId="219D20E4" w:rsidR="004D0DCE" w:rsidRPr="00633320" w:rsidRDefault="004D0DCE" w:rsidP="004D0DCE">
      <w:pPr>
        <w:rPr>
          <w:rFonts w:eastAsia="Times New Roman"/>
        </w:rPr>
      </w:pPr>
    </w:p>
    <w:p w14:paraId="24039130" w14:textId="0A3059C0" w:rsidR="004D0DCE" w:rsidRPr="00633320" w:rsidRDefault="004D0DCE" w:rsidP="004D0DCE">
      <w:pPr>
        <w:rPr>
          <w:rFonts w:eastAsia="Times New Roman"/>
        </w:rPr>
      </w:pPr>
      <w:r w:rsidRPr="00633320">
        <w:rPr>
          <w:rFonts w:eastAsia="Times New Roman"/>
        </w:rPr>
        <w:t xml:space="preserve">If symptoms develop which the participant </w:t>
      </w:r>
      <w:r w:rsidR="000203BB" w:rsidRPr="00633320">
        <w:rPr>
          <w:rFonts w:eastAsia="Times New Roman"/>
        </w:rPr>
        <w:t xml:space="preserve">or their doctor </w:t>
      </w:r>
      <w:r w:rsidRPr="00633320">
        <w:rPr>
          <w:rFonts w:eastAsia="Times New Roman"/>
        </w:rPr>
        <w:t>attributes to dimethyl fumarate</w:t>
      </w:r>
      <w:r w:rsidR="00912009" w:rsidRPr="00633320">
        <w:rPr>
          <w:rFonts w:eastAsia="Times New Roman"/>
        </w:rPr>
        <w:t xml:space="preserve"> (e.g. flushing, gastrointestinal disturbance)</w:t>
      </w:r>
      <w:r w:rsidRPr="00633320">
        <w:rPr>
          <w:rFonts w:eastAsia="Times New Roman"/>
        </w:rPr>
        <w:t>, its dose may be reduced e.g. from 240 mg twice daily to 120 mg twice daily or 120 mg once daily (or it may be discontinued if considered necessary by the managing clinician or participant).</w:t>
      </w:r>
    </w:p>
    <w:p w14:paraId="2A76A4B5" w14:textId="4E40B868" w:rsidR="00AC4FBC" w:rsidRPr="00633320" w:rsidRDefault="00AC4FBC" w:rsidP="00F31CB6">
      <w:pPr>
        <w:rPr>
          <w:rFonts w:eastAsia="Times New Roman"/>
        </w:rPr>
      </w:pPr>
    </w:p>
    <w:p w14:paraId="23EF3B42" w14:textId="0975031C" w:rsidR="00AC4FBC" w:rsidRPr="00633320" w:rsidRDefault="00AC4FBC" w:rsidP="00A27F3C">
      <w:pPr>
        <w:rPr>
          <w:rFonts w:eastAsia="Times New Roman"/>
          <w:b/>
        </w:rPr>
      </w:pPr>
      <w:r w:rsidRPr="00633320">
        <w:rPr>
          <w:rFonts w:eastAsia="Times New Roman"/>
          <w:b/>
        </w:rPr>
        <w:t>Baricitinib</w:t>
      </w:r>
    </w:p>
    <w:p w14:paraId="69050C9B" w14:textId="1021E1EB" w:rsidR="00AC4FBC" w:rsidRPr="00633320" w:rsidRDefault="00AC4FBC" w:rsidP="00A27F3C">
      <w:pPr>
        <w:rPr>
          <w:rFonts w:eastAsia="Times New Roman"/>
        </w:rPr>
      </w:pPr>
      <w:r w:rsidRPr="00633320">
        <w:rPr>
          <w:rFonts w:eastAsia="Times New Roman"/>
        </w:rPr>
        <w:t>Contraindications:</w:t>
      </w:r>
    </w:p>
    <w:p w14:paraId="7EE4BC73" w14:textId="0B76DEE4" w:rsidR="00AC4FBC" w:rsidRPr="00633320" w:rsidRDefault="00AC4FBC" w:rsidP="00942698">
      <w:pPr>
        <w:pStyle w:val="ListParagraph"/>
        <w:numPr>
          <w:ilvl w:val="0"/>
          <w:numId w:val="34"/>
        </w:numPr>
        <w:rPr>
          <w:rFonts w:eastAsia="Times New Roman"/>
        </w:rPr>
      </w:pPr>
      <w:r w:rsidRPr="00633320">
        <w:rPr>
          <w:rFonts w:eastAsia="Times New Roman"/>
        </w:rPr>
        <w:t>eGFR &lt;15 mL/min/1.73m</w:t>
      </w:r>
      <w:r w:rsidRPr="00633320">
        <w:rPr>
          <w:rFonts w:eastAsia="Times New Roman"/>
          <w:vertAlign w:val="superscript"/>
        </w:rPr>
        <w:t>2</w:t>
      </w:r>
      <w:r w:rsidRPr="00633320">
        <w:rPr>
          <w:rFonts w:eastAsia="Times New Roman"/>
        </w:rPr>
        <w:t xml:space="preserve"> (including participants on </w:t>
      </w:r>
      <w:r w:rsidR="00FE081F" w:rsidRPr="00633320">
        <w:rPr>
          <w:rFonts w:eastAsia="Times New Roman"/>
        </w:rPr>
        <w:t>dialysis/haemofiltration</w:t>
      </w:r>
      <w:r w:rsidRPr="00633320">
        <w:rPr>
          <w:rFonts w:eastAsia="Times New Roman"/>
        </w:rPr>
        <w:t>)</w:t>
      </w:r>
    </w:p>
    <w:p w14:paraId="63A72B35" w14:textId="39AA6637" w:rsidR="00AC4FBC" w:rsidRPr="00633320" w:rsidRDefault="00AC4FBC" w:rsidP="00942698">
      <w:pPr>
        <w:pStyle w:val="ListParagraph"/>
        <w:numPr>
          <w:ilvl w:val="0"/>
          <w:numId w:val="34"/>
        </w:numPr>
        <w:rPr>
          <w:rFonts w:eastAsia="Times New Roman"/>
        </w:rPr>
      </w:pPr>
      <w:r w:rsidRPr="00633320">
        <w:rPr>
          <w:rFonts w:eastAsia="Times New Roman"/>
        </w:rPr>
        <w:t>Neutrophil count &lt;0.5 x 10</w:t>
      </w:r>
      <w:r w:rsidRPr="00633320">
        <w:rPr>
          <w:rFonts w:eastAsia="Times New Roman"/>
          <w:vertAlign w:val="superscript"/>
        </w:rPr>
        <w:t>9</w:t>
      </w:r>
      <w:r w:rsidRPr="00633320">
        <w:rPr>
          <w:rFonts w:eastAsia="Times New Roman"/>
        </w:rPr>
        <w:t>/L</w:t>
      </w:r>
    </w:p>
    <w:p w14:paraId="592028BE" w14:textId="7DCE87F6" w:rsidR="00B116DE" w:rsidRPr="00633320" w:rsidRDefault="00B116DE" w:rsidP="00942698">
      <w:pPr>
        <w:pStyle w:val="ListParagraph"/>
        <w:numPr>
          <w:ilvl w:val="0"/>
          <w:numId w:val="34"/>
        </w:numPr>
        <w:rPr>
          <w:rFonts w:eastAsia="Times New Roman"/>
        </w:rPr>
      </w:pPr>
      <w:r w:rsidRPr="00633320">
        <w:rPr>
          <w:rFonts w:eastAsia="Times New Roman"/>
          <w:bCs w:val="0"/>
          <w:color w:val="auto"/>
        </w:rPr>
        <w:t>Evidence of active TB infection</w:t>
      </w:r>
    </w:p>
    <w:p w14:paraId="797042E1" w14:textId="59D1196D" w:rsidR="00030EBD" w:rsidRPr="00633320" w:rsidRDefault="00B30FD7" w:rsidP="00942698">
      <w:pPr>
        <w:pStyle w:val="ListParagraph"/>
        <w:numPr>
          <w:ilvl w:val="0"/>
          <w:numId w:val="34"/>
        </w:numPr>
        <w:rPr>
          <w:rFonts w:eastAsia="Times New Roman"/>
        </w:rPr>
      </w:pPr>
      <w:r w:rsidRPr="00633320">
        <w:rPr>
          <w:rFonts w:eastAsia="Times New Roman"/>
          <w:bCs w:val="0"/>
          <w:color w:val="auto"/>
        </w:rPr>
        <w:t>Pregnancy</w:t>
      </w:r>
    </w:p>
    <w:p w14:paraId="7398B522" w14:textId="7EF3B63B" w:rsidR="00AC4FBC" w:rsidRPr="00633320" w:rsidRDefault="00AC4FBC" w:rsidP="00AC4FBC">
      <w:pPr>
        <w:rPr>
          <w:rFonts w:eastAsia="Times New Roman"/>
        </w:rPr>
      </w:pPr>
    </w:p>
    <w:p w14:paraId="66A2E60C" w14:textId="17118EE8" w:rsidR="00AC4FBC" w:rsidRPr="00633320" w:rsidRDefault="00AC4FBC" w:rsidP="00AC4FBC">
      <w:pPr>
        <w:rPr>
          <w:rFonts w:eastAsia="Times New Roman"/>
        </w:rPr>
      </w:pPr>
      <w:r w:rsidRPr="00633320">
        <w:rPr>
          <w:rFonts w:eastAsia="Times New Roman"/>
        </w:rPr>
        <w:t>Cautions:</w:t>
      </w:r>
    </w:p>
    <w:p w14:paraId="17A420DE" w14:textId="3DDAF8D4" w:rsidR="00AC4FBC" w:rsidRPr="00633320" w:rsidRDefault="00AC4FBC" w:rsidP="00942698">
      <w:pPr>
        <w:pStyle w:val="ListParagraph"/>
        <w:numPr>
          <w:ilvl w:val="0"/>
          <w:numId w:val="35"/>
        </w:numPr>
        <w:rPr>
          <w:rFonts w:eastAsia="Times New Roman"/>
        </w:rPr>
      </w:pPr>
      <w:r w:rsidRPr="00633320">
        <w:rPr>
          <w:rFonts w:eastAsia="Times New Roman"/>
        </w:rPr>
        <w:t>Dose should be reduced in presence of renal impairment</w:t>
      </w:r>
    </w:p>
    <w:p w14:paraId="1488BE47" w14:textId="02F89A83" w:rsidR="00B116DE" w:rsidRPr="00633320" w:rsidRDefault="00B116DE" w:rsidP="00942698">
      <w:pPr>
        <w:pStyle w:val="ListParagraph"/>
        <w:numPr>
          <w:ilvl w:val="1"/>
          <w:numId w:val="35"/>
        </w:numPr>
        <w:rPr>
          <w:rFonts w:eastAsia="Times New Roman"/>
        </w:rPr>
      </w:pPr>
      <w:r w:rsidRPr="00633320">
        <w:rPr>
          <w:rFonts w:eastAsia="Times New Roman"/>
        </w:rPr>
        <w:t>eGFR ≥30 &lt;60 mL/min/1.73m</w:t>
      </w:r>
      <w:r w:rsidRPr="00633320">
        <w:rPr>
          <w:rFonts w:eastAsia="Times New Roman"/>
          <w:vertAlign w:val="superscript"/>
        </w:rPr>
        <w:t>2</w:t>
      </w:r>
      <w:r w:rsidRPr="00633320">
        <w:rPr>
          <w:rFonts w:eastAsia="Times New Roman"/>
        </w:rPr>
        <w:t>: 2 mg once daily</w:t>
      </w:r>
    </w:p>
    <w:p w14:paraId="164C44F8" w14:textId="0CEDC820" w:rsidR="00B116DE" w:rsidRPr="00633320" w:rsidRDefault="00B116DE" w:rsidP="00942698">
      <w:pPr>
        <w:pStyle w:val="ListParagraph"/>
        <w:numPr>
          <w:ilvl w:val="1"/>
          <w:numId w:val="35"/>
        </w:numPr>
        <w:rPr>
          <w:rFonts w:eastAsia="Times New Roman"/>
        </w:rPr>
      </w:pPr>
      <w:r w:rsidRPr="00633320">
        <w:rPr>
          <w:rFonts w:eastAsia="Times New Roman"/>
        </w:rPr>
        <w:t>eGFR ≥15 &lt;30 mL/min/1.73m</w:t>
      </w:r>
      <w:r w:rsidRPr="00633320">
        <w:rPr>
          <w:rFonts w:eastAsia="Times New Roman"/>
          <w:vertAlign w:val="superscript"/>
        </w:rPr>
        <w:t>2</w:t>
      </w:r>
      <w:r w:rsidRPr="00633320">
        <w:rPr>
          <w:rFonts w:eastAsia="Times New Roman"/>
        </w:rPr>
        <w:t xml:space="preserve">: </w:t>
      </w:r>
      <w:r w:rsidR="00F45447" w:rsidRPr="00633320">
        <w:rPr>
          <w:rFonts w:eastAsia="Times New Roman"/>
        </w:rPr>
        <w:t>2</w:t>
      </w:r>
      <w:r w:rsidRPr="00633320">
        <w:rPr>
          <w:rFonts w:eastAsia="Times New Roman"/>
        </w:rPr>
        <w:t xml:space="preserve"> mg</w:t>
      </w:r>
      <w:r w:rsidR="00F45447" w:rsidRPr="00633320">
        <w:rPr>
          <w:rFonts w:eastAsia="Times New Roman"/>
        </w:rPr>
        <w:t xml:space="preserve"> on</w:t>
      </w:r>
      <w:r w:rsidRPr="00633320">
        <w:rPr>
          <w:rFonts w:eastAsia="Times New Roman"/>
        </w:rPr>
        <w:t xml:space="preserve"> </w:t>
      </w:r>
      <w:r w:rsidR="00F45447" w:rsidRPr="00633320">
        <w:rPr>
          <w:rFonts w:eastAsia="Times New Roman"/>
        </w:rPr>
        <w:t>alternate days</w:t>
      </w:r>
    </w:p>
    <w:p w14:paraId="60939927" w14:textId="6C1FCFB5" w:rsidR="00331D45" w:rsidRPr="00633320" w:rsidRDefault="00B116DE" w:rsidP="00942698">
      <w:pPr>
        <w:pStyle w:val="ListParagraph"/>
        <w:numPr>
          <w:ilvl w:val="0"/>
          <w:numId w:val="35"/>
        </w:numPr>
        <w:rPr>
          <w:rFonts w:eastAsia="Times New Roman"/>
        </w:rPr>
      </w:pPr>
      <w:r w:rsidRPr="00633320">
        <w:rPr>
          <w:rFonts w:eastAsia="Times New Roman"/>
        </w:rPr>
        <w:t>Dose should be halved in patients also taking probenecid</w:t>
      </w:r>
    </w:p>
    <w:p w14:paraId="1B703570" w14:textId="40165700" w:rsidR="00CA60A5" w:rsidRPr="00633320" w:rsidRDefault="00CA60A5" w:rsidP="00942698">
      <w:pPr>
        <w:pStyle w:val="ListParagraph"/>
        <w:numPr>
          <w:ilvl w:val="0"/>
          <w:numId w:val="35"/>
        </w:numPr>
        <w:rPr>
          <w:rFonts w:eastAsia="Times New Roman"/>
        </w:rPr>
      </w:pPr>
      <w:r w:rsidRPr="00633320">
        <w:rPr>
          <w:rFonts w:eastAsia="Times New Roman"/>
        </w:rPr>
        <w:t xml:space="preserve">Baricitinib and tocilizumab may be co-administered, but the managing clinician should consider the risk of infection </w:t>
      </w:r>
      <w:r w:rsidR="007759C0" w:rsidRPr="00633320">
        <w:rPr>
          <w:rFonts w:eastAsia="Times New Roman"/>
        </w:rPr>
        <w:t>and gastrointestinal perforation (which may present atypically due to suppressed C-reactive protein production and concomitant corticosteroids)</w:t>
      </w:r>
    </w:p>
    <w:p w14:paraId="53C20F87" w14:textId="67F18EE5" w:rsidR="00C752CE" w:rsidRPr="00633320" w:rsidRDefault="00C752CE" w:rsidP="00D017E8"/>
    <w:p w14:paraId="095D8052" w14:textId="5C0155C2" w:rsidR="00EF739A" w:rsidRPr="00633320" w:rsidRDefault="00EF739A" w:rsidP="000E0648">
      <w:pPr>
        <w:shd w:val="clear" w:color="auto" w:fill="FFFFFF"/>
        <w:autoSpaceDE/>
        <w:autoSpaceDN/>
        <w:adjustRightInd/>
        <w:contextualSpacing w:val="0"/>
        <w:jc w:val="left"/>
        <w:rPr>
          <w:rFonts w:eastAsia="Times New Roman"/>
          <w:bCs w:val="0"/>
        </w:rPr>
      </w:pPr>
    </w:p>
    <w:p w14:paraId="0BC58125" w14:textId="77777777" w:rsidR="00CA2F0D" w:rsidRPr="00633320" w:rsidRDefault="00CA2F0D" w:rsidP="00CA2F0D">
      <w:pPr>
        <w:rPr>
          <w:b/>
        </w:rPr>
      </w:pPr>
      <w:r w:rsidRPr="00633320">
        <w:rPr>
          <w:b/>
        </w:rPr>
        <w:t>Tocilizumab</w:t>
      </w:r>
    </w:p>
    <w:p w14:paraId="32F80F55" w14:textId="77777777" w:rsidR="00CA2F0D" w:rsidRPr="00633320" w:rsidRDefault="00CA2F0D" w:rsidP="00942698">
      <w:pPr>
        <w:pStyle w:val="ListParagraph"/>
        <w:numPr>
          <w:ilvl w:val="0"/>
          <w:numId w:val="19"/>
        </w:numPr>
      </w:pPr>
      <w:r w:rsidRPr="00633320">
        <w:t xml:space="preserve">Known hypersensitivity to </w:t>
      </w:r>
      <w:r w:rsidR="00AC7482" w:rsidRPr="00633320">
        <w:t>t</w:t>
      </w:r>
      <w:r w:rsidRPr="00633320">
        <w:t>ocilizumab</w:t>
      </w:r>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13"/>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4417AECE" w14:textId="340D005B" w:rsidR="00B116DE" w:rsidRPr="00633320" w:rsidRDefault="00B116DE" w:rsidP="00B116DE"/>
    <w:p w14:paraId="633982D0" w14:textId="77777777" w:rsidR="00CE1EB5" w:rsidRDefault="00CE1EB5" w:rsidP="00B116DE">
      <w:pPr>
        <w:rPr>
          <w:b/>
        </w:rPr>
      </w:pPr>
    </w:p>
    <w:p w14:paraId="71D364B1" w14:textId="21876BA6" w:rsidR="00B116DE" w:rsidRPr="00633320" w:rsidRDefault="00B116DE" w:rsidP="00B116DE">
      <w:pPr>
        <w:rPr>
          <w:b/>
        </w:rPr>
      </w:pPr>
      <w:r w:rsidRPr="00633320">
        <w:rPr>
          <w:b/>
        </w:rPr>
        <w:lastRenderedPageBreak/>
        <w:t>Anakinra</w:t>
      </w:r>
    </w:p>
    <w:p w14:paraId="3EB76AF7" w14:textId="243E892C" w:rsidR="00B116DE" w:rsidRPr="00633320" w:rsidRDefault="00B116DE" w:rsidP="00942698">
      <w:pPr>
        <w:pStyle w:val="ListParagraph"/>
        <w:numPr>
          <w:ilvl w:val="0"/>
          <w:numId w:val="36"/>
        </w:numPr>
      </w:pPr>
      <w:r w:rsidRPr="00633320">
        <w:t>Known hypersensitivity to anakinra</w:t>
      </w:r>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1EB84D77" w14:textId="5C52C011" w:rsidR="00FC3735" w:rsidRDefault="00FC3735" w:rsidP="00FC3735"/>
    <w:p w14:paraId="6D9F4615" w14:textId="4BBBC2CA" w:rsidR="00FC3735" w:rsidRDefault="00FC3735" w:rsidP="00FC3735">
      <w:r>
        <w:t>Cautions:</w:t>
      </w:r>
    </w:p>
    <w:p w14:paraId="70A65AA5" w14:textId="68783DB5" w:rsidR="00285583" w:rsidRDefault="00285583" w:rsidP="00FC3735">
      <w:pPr>
        <w:pStyle w:val="ListParagraph"/>
        <w:numPr>
          <w:ilvl w:val="0"/>
          <w:numId w:val="50"/>
        </w:numPr>
      </w:pPr>
      <w:r>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14"/>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t xml:space="preserve">Empagliflozin </w:t>
      </w:r>
      <w:r w:rsidR="00174A45">
        <w:t>cause</w:t>
      </w:r>
      <w:r>
        <w:t>s</w:t>
      </w:r>
      <w:r w:rsidR="00174A45">
        <w:t xml:space="preserve"> an osmotic diuresis so careful fluid balance assessment is required</w:t>
      </w:r>
    </w:p>
    <w:p w14:paraId="0229990D" w14:textId="2D774468" w:rsidR="003B42B3" w:rsidRPr="00633320" w:rsidRDefault="00C90A61" w:rsidP="008424B0">
      <w:pPr>
        <w:pStyle w:val="ListParagraph"/>
        <w:numPr>
          <w:ilvl w:val="0"/>
          <w:numId w:val="50"/>
        </w:numPr>
        <w:autoSpaceDE/>
        <w:autoSpaceDN/>
        <w:adjustRightInd/>
        <w:contextualSpacing w:val="0"/>
        <w:jc w:val="left"/>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r w:rsidR="003B42B3" w:rsidRPr="00633320">
        <w:br w:type="page"/>
      </w:r>
    </w:p>
    <w:p w14:paraId="10E13954" w14:textId="77777777" w:rsidR="00DB6908" w:rsidRPr="00633320" w:rsidRDefault="004B65DD" w:rsidP="001B27CF">
      <w:pPr>
        <w:pStyle w:val="Heading2"/>
        <w:rPr>
          <w:lang w:val="en-GB"/>
        </w:rPr>
      </w:pPr>
      <w:bookmarkStart w:id="538" w:name="_Toc38099280"/>
      <w:bookmarkStart w:id="539" w:name="_Ref50472190"/>
      <w:bookmarkStart w:id="540" w:name="_Ref53515449"/>
      <w:bookmarkStart w:id="541" w:name="_Toc44674877"/>
      <w:bookmarkStart w:id="542" w:name="_Toc75948813"/>
      <w:bookmarkStart w:id="543" w:name="_Toc37107326"/>
      <w:r w:rsidRPr="00633320">
        <w:rPr>
          <w:lang w:val="en-GB"/>
        </w:rPr>
        <w:lastRenderedPageBreak/>
        <w:t xml:space="preserve">Appendix </w:t>
      </w:r>
      <w:r w:rsidR="004D7874" w:rsidRPr="00633320">
        <w:rPr>
          <w:lang w:val="en-GB"/>
        </w:rPr>
        <w:t>3</w:t>
      </w:r>
      <w:r w:rsidR="00DB6908" w:rsidRPr="00633320">
        <w:rPr>
          <w:lang w:val="en-GB"/>
        </w:rPr>
        <w:t>: Paediatric dosing information</w:t>
      </w:r>
      <w:bookmarkEnd w:id="538"/>
      <w:bookmarkEnd w:id="539"/>
      <w:bookmarkEnd w:id="540"/>
      <w:bookmarkEnd w:id="541"/>
      <w:bookmarkEnd w:id="542"/>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43192FA4" w14:textId="7D04CE55" w:rsidR="00B03281" w:rsidRPr="00633320" w:rsidRDefault="00193FA7" w:rsidP="00E908A7">
      <w:pPr>
        <w:rPr>
          <w:b/>
          <w:color w:val="auto"/>
        </w:rPr>
      </w:pPr>
      <w:r w:rsidRPr="00633320">
        <w:rPr>
          <w:b/>
          <w:color w:val="auto"/>
        </w:rPr>
        <w:t>Main Randomisation Part A</w:t>
      </w:r>
    </w:p>
    <w:tbl>
      <w:tblPr>
        <w:tblStyle w:val="TableGrid"/>
        <w:tblW w:w="9781" w:type="dxa"/>
        <w:tblLayout w:type="fixed"/>
        <w:tblLook w:val="04A0" w:firstRow="1" w:lastRow="0" w:firstColumn="1" w:lastColumn="0" w:noHBand="0" w:noVBand="1"/>
      </w:tblPr>
      <w:tblGrid>
        <w:gridCol w:w="1985"/>
        <w:gridCol w:w="1559"/>
        <w:gridCol w:w="1843"/>
        <w:gridCol w:w="4394"/>
      </w:tblGrid>
      <w:tr w:rsidR="008B7728" w:rsidRPr="00633320" w14:paraId="2545CE1D" w14:textId="77777777" w:rsidTr="001D27E0">
        <w:trPr>
          <w:trHeight w:val="454"/>
        </w:trPr>
        <w:tc>
          <w:tcPr>
            <w:tcW w:w="198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633320" w:rsidRDefault="00E908A7" w:rsidP="00AE40BB">
            <w:pPr>
              <w:rPr>
                <w:b/>
                <w:color w:val="auto"/>
                <w:sz w:val="20"/>
                <w:szCs w:val="20"/>
              </w:rPr>
            </w:pPr>
            <w:r w:rsidRPr="00633320">
              <w:rPr>
                <w:b/>
                <w:color w:val="auto"/>
                <w:sz w:val="20"/>
                <w:szCs w:val="20"/>
              </w:rPr>
              <w:t>Arm</w:t>
            </w:r>
          </w:p>
        </w:tc>
        <w:tc>
          <w:tcPr>
            <w:tcW w:w="1559" w:type="dxa"/>
            <w:tcBorders>
              <w:top w:val="single" w:sz="18" w:space="0" w:color="auto"/>
              <w:bottom w:val="single" w:sz="18" w:space="0" w:color="auto"/>
            </w:tcBorders>
            <w:shd w:val="clear" w:color="auto" w:fill="D9D9D9" w:themeFill="background1" w:themeFillShade="D9"/>
          </w:tcPr>
          <w:p w14:paraId="00DADED4" w14:textId="77777777" w:rsidR="00E908A7" w:rsidRPr="00633320" w:rsidRDefault="00E908A7" w:rsidP="00AE40BB">
            <w:pPr>
              <w:rPr>
                <w:b/>
                <w:color w:val="auto"/>
                <w:sz w:val="20"/>
                <w:szCs w:val="20"/>
              </w:rPr>
            </w:pPr>
            <w:r w:rsidRPr="00633320">
              <w:rPr>
                <w:b/>
                <w:color w:val="auto"/>
                <w:sz w:val="20"/>
                <w:szCs w:val="20"/>
              </w:rPr>
              <w:t>Route</w:t>
            </w:r>
          </w:p>
        </w:tc>
        <w:tc>
          <w:tcPr>
            <w:tcW w:w="1843" w:type="dxa"/>
            <w:tcBorders>
              <w:top w:val="single" w:sz="18" w:space="0" w:color="auto"/>
              <w:bottom w:val="single" w:sz="18" w:space="0" w:color="auto"/>
            </w:tcBorders>
            <w:shd w:val="clear" w:color="auto" w:fill="D9D9D9" w:themeFill="background1" w:themeFillShade="D9"/>
          </w:tcPr>
          <w:p w14:paraId="67A31C8B" w14:textId="0C3D5FF6" w:rsidR="00E908A7" w:rsidRPr="00633320" w:rsidRDefault="00E908A7" w:rsidP="00AE40BB">
            <w:pPr>
              <w:rPr>
                <w:b/>
                <w:color w:val="auto"/>
                <w:sz w:val="20"/>
                <w:szCs w:val="20"/>
              </w:rPr>
            </w:pPr>
            <w:r w:rsidRPr="00633320">
              <w:rPr>
                <w:b/>
                <w:color w:val="auto"/>
                <w:sz w:val="20"/>
                <w:szCs w:val="20"/>
              </w:rPr>
              <w:t>Weight</w:t>
            </w:r>
            <w:r w:rsidR="00B30FD7" w:rsidRPr="00633320">
              <w:rPr>
                <w:b/>
                <w:color w:val="auto"/>
                <w:sz w:val="20"/>
                <w:szCs w:val="20"/>
              </w:rPr>
              <w:t>/Age</w:t>
            </w:r>
            <w:r w:rsidRPr="00633320">
              <w:rPr>
                <w:b/>
                <w:color w:val="auto"/>
                <w:sz w:val="20"/>
                <w:szCs w:val="20"/>
              </w:rPr>
              <w:t xml:space="preserve"> </w:t>
            </w:r>
            <w:r w:rsidRPr="00633320">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4A3245B5" w:rsidR="00E908A7" w:rsidRPr="00633320" w:rsidRDefault="00E908A7" w:rsidP="001D27E0">
            <w:pPr>
              <w:rPr>
                <w:b/>
                <w:color w:val="auto"/>
                <w:sz w:val="20"/>
                <w:szCs w:val="20"/>
              </w:rPr>
            </w:pPr>
            <w:r w:rsidRPr="00633320">
              <w:rPr>
                <w:b/>
                <w:color w:val="auto"/>
                <w:sz w:val="20"/>
                <w:szCs w:val="20"/>
              </w:rPr>
              <w:t xml:space="preserve">Dose </w:t>
            </w:r>
          </w:p>
        </w:tc>
      </w:tr>
      <w:tr w:rsidR="008B7728" w:rsidRPr="00633320" w14:paraId="46B374CC" w14:textId="77777777" w:rsidTr="001D27E0">
        <w:trPr>
          <w:trHeight w:val="567"/>
        </w:trPr>
        <w:tc>
          <w:tcPr>
            <w:tcW w:w="1985" w:type="dxa"/>
            <w:tcBorders>
              <w:top w:val="single" w:sz="18" w:space="0" w:color="auto"/>
              <w:left w:val="nil"/>
              <w:bottom w:val="single" w:sz="18" w:space="0" w:color="auto"/>
            </w:tcBorders>
            <w:vAlign w:val="center"/>
          </w:tcPr>
          <w:p w14:paraId="0200EB02"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559" w:type="dxa"/>
            <w:tcBorders>
              <w:top w:val="single" w:sz="18" w:space="0" w:color="auto"/>
              <w:bottom w:val="single" w:sz="18" w:space="0" w:color="auto"/>
            </w:tcBorders>
          </w:tcPr>
          <w:p w14:paraId="78444F3D" w14:textId="77777777" w:rsidR="00E908A7" w:rsidRPr="00633320" w:rsidRDefault="00E908A7" w:rsidP="00AE40BB">
            <w:pPr>
              <w:rPr>
                <w:color w:val="auto"/>
                <w:sz w:val="20"/>
                <w:szCs w:val="20"/>
              </w:rPr>
            </w:pPr>
            <w:r w:rsidRPr="00633320">
              <w:rPr>
                <w:color w:val="auto"/>
                <w:sz w:val="20"/>
                <w:szCs w:val="20"/>
              </w:rPr>
              <w:t>-</w:t>
            </w:r>
          </w:p>
        </w:tc>
        <w:tc>
          <w:tcPr>
            <w:tcW w:w="1843" w:type="dxa"/>
            <w:tcBorders>
              <w:top w:val="single" w:sz="18" w:space="0" w:color="auto"/>
              <w:bottom w:val="single" w:sz="18" w:space="0" w:color="auto"/>
            </w:tcBorders>
          </w:tcPr>
          <w:p w14:paraId="6FA0DB1C" w14:textId="77777777" w:rsidR="00E908A7" w:rsidRPr="00633320" w:rsidRDefault="00E908A7" w:rsidP="00AE40BB">
            <w:pPr>
              <w:rPr>
                <w:color w:val="auto"/>
                <w:sz w:val="20"/>
                <w:szCs w:val="20"/>
              </w:rPr>
            </w:pPr>
            <w:r w:rsidRPr="00633320">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633320" w:rsidRDefault="00E908A7" w:rsidP="00AE40BB">
            <w:pPr>
              <w:rPr>
                <w:color w:val="auto"/>
                <w:sz w:val="20"/>
                <w:szCs w:val="20"/>
              </w:rPr>
            </w:pPr>
            <w:r w:rsidRPr="00633320">
              <w:rPr>
                <w:color w:val="auto"/>
                <w:sz w:val="20"/>
                <w:szCs w:val="20"/>
              </w:rPr>
              <w:t>-</w:t>
            </w:r>
          </w:p>
        </w:tc>
      </w:tr>
    </w:tbl>
    <w:tbl>
      <w:tblPr>
        <w:tblStyle w:val="TableGrid1"/>
        <w:tblW w:w="9781" w:type="dxa"/>
        <w:tblLayout w:type="fixed"/>
        <w:tblLook w:val="04A0" w:firstRow="1" w:lastRow="0" w:firstColumn="1" w:lastColumn="0" w:noHBand="0" w:noVBand="1"/>
      </w:tblPr>
      <w:tblGrid>
        <w:gridCol w:w="1985"/>
        <w:gridCol w:w="1559"/>
        <w:gridCol w:w="1843"/>
        <w:gridCol w:w="4394"/>
      </w:tblGrid>
      <w:tr w:rsidR="00B30FD7" w:rsidRPr="00633320" w14:paraId="253093A0" w14:textId="77777777" w:rsidTr="001D27E0">
        <w:trPr>
          <w:trHeight w:val="3295"/>
        </w:trPr>
        <w:tc>
          <w:tcPr>
            <w:tcW w:w="1985" w:type="dxa"/>
            <w:tcBorders>
              <w:top w:val="single" w:sz="4" w:space="0" w:color="auto"/>
              <w:left w:val="nil"/>
              <w:bottom w:val="single" w:sz="18" w:space="0" w:color="000000"/>
            </w:tcBorders>
          </w:tcPr>
          <w:p w14:paraId="5F3BC89B" w14:textId="77777777" w:rsidR="00B30FD7" w:rsidRPr="00633320" w:rsidRDefault="00B30FD7" w:rsidP="00011699">
            <w:pPr>
              <w:rPr>
                <w:b/>
                <w:sz w:val="20"/>
                <w:szCs w:val="20"/>
              </w:rPr>
            </w:pPr>
            <w:bookmarkStart w:id="544" w:name="_Toc38099281"/>
            <w:r w:rsidRPr="00633320">
              <w:rPr>
                <w:b/>
                <w:sz w:val="20"/>
                <w:szCs w:val="20"/>
              </w:rPr>
              <w:t>Baricitinib</w:t>
            </w:r>
          </w:p>
          <w:p w14:paraId="138BC059" w14:textId="77777777" w:rsidR="00B30FD7" w:rsidRPr="00633320" w:rsidRDefault="00B30FD7" w:rsidP="00011699">
            <w:pPr>
              <w:rPr>
                <w:b/>
                <w:sz w:val="20"/>
                <w:szCs w:val="20"/>
              </w:rPr>
            </w:pPr>
          </w:p>
          <w:p w14:paraId="735EC83B" w14:textId="77777777" w:rsidR="00B30FD7" w:rsidRPr="00633320" w:rsidRDefault="00B30FD7" w:rsidP="00942698">
            <w:pPr>
              <w:pStyle w:val="ListParagraph"/>
              <w:numPr>
                <w:ilvl w:val="0"/>
                <w:numId w:val="20"/>
              </w:numPr>
              <w:ind w:left="176" w:hanging="142"/>
              <w:jc w:val="left"/>
              <w:rPr>
                <w:sz w:val="20"/>
                <w:szCs w:val="20"/>
              </w:rPr>
            </w:pPr>
            <w:r w:rsidRPr="00633320">
              <w:rPr>
                <w:sz w:val="20"/>
                <w:szCs w:val="20"/>
              </w:rPr>
              <w:t>2 and 4 mg tablets</w:t>
            </w:r>
          </w:p>
          <w:p w14:paraId="16347E97" w14:textId="77777777" w:rsidR="00B30FD7" w:rsidRPr="00633320" w:rsidRDefault="00B30FD7" w:rsidP="00011699">
            <w:pPr>
              <w:rPr>
                <w:b/>
                <w:sz w:val="20"/>
                <w:szCs w:val="20"/>
              </w:rPr>
            </w:pPr>
          </w:p>
        </w:tc>
        <w:tc>
          <w:tcPr>
            <w:tcW w:w="1559" w:type="dxa"/>
            <w:tcBorders>
              <w:top w:val="single" w:sz="4" w:space="0" w:color="auto"/>
              <w:bottom w:val="single" w:sz="18" w:space="0" w:color="000000"/>
            </w:tcBorders>
          </w:tcPr>
          <w:p w14:paraId="76E923C5" w14:textId="77777777" w:rsidR="00B30FD7" w:rsidRPr="00633320" w:rsidRDefault="00B30FD7" w:rsidP="00011699">
            <w:pPr>
              <w:rPr>
                <w:sz w:val="20"/>
                <w:szCs w:val="20"/>
              </w:rPr>
            </w:pPr>
            <w:r w:rsidRPr="00633320">
              <w:rPr>
                <w:sz w:val="20"/>
                <w:szCs w:val="20"/>
              </w:rPr>
              <w:t>Oral/ other enteral routes</w:t>
            </w:r>
          </w:p>
        </w:tc>
        <w:tc>
          <w:tcPr>
            <w:tcW w:w="1843" w:type="dxa"/>
            <w:tcBorders>
              <w:top w:val="single" w:sz="4" w:space="0" w:color="auto"/>
              <w:bottom w:val="single" w:sz="18" w:space="0" w:color="000000"/>
            </w:tcBorders>
          </w:tcPr>
          <w:p w14:paraId="690E3041" w14:textId="503C9493" w:rsidR="00B30FD7" w:rsidRPr="00633320" w:rsidRDefault="00B30FD7" w:rsidP="00011699">
            <w:pPr>
              <w:rPr>
                <w:sz w:val="20"/>
                <w:szCs w:val="20"/>
              </w:rPr>
            </w:pPr>
            <w:r w:rsidRPr="00633320">
              <w:rPr>
                <w:sz w:val="20"/>
                <w:szCs w:val="20"/>
              </w:rPr>
              <w:sym w:font="Symbol" w:char="F0B3"/>
            </w:r>
            <w:r w:rsidRPr="00633320">
              <w:rPr>
                <w:sz w:val="20"/>
                <w:szCs w:val="20"/>
              </w:rPr>
              <w:t xml:space="preserve"> 2 years</w:t>
            </w:r>
            <w:r w:rsidR="001D27E0" w:rsidRPr="00633320">
              <w:rPr>
                <w:sz w:val="20"/>
                <w:szCs w:val="20"/>
              </w:rPr>
              <w:t xml:space="preserve"> with COVID-19 pneumonia</w:t>
            </w:r>
          </w:p>
        </w:tc>
        <w:tc>
          <w:tcPr>
            <w:tcW w:w="4394" w:type="dxa"/>
            <w:tcBorders>
              <w:top w:val="single" w:sz="4" w:space="0" w:color="auto"/>
              <w:bottom w:val="single" w:sz="18" w:space="0" w:color="000000"/>
              <w:right w:val="nil"/>
            </w:tcBorders>
            <w:tcMar>
              <w:right w:w="57" w:type="dxa"/>
            </w:tcMar>
          </w:tcPr>
          <w:p w14:paraId="2E850196" w14:textId="77777777" w:rsidR="00B30FD7" w:rsidRPr="00633320" w:rsidRDefault="00B30FD7" w:rsidP="00011699">
            <w:pPr>
              <w:rPr>
                <w:sz w:val="20"/>
                <w:szCs w:val="20"/>
              </w:rPr>
            </w:pPr>
            <w:r w:rsidRPr="00633320">
              <w:rPr>
                <w:sz w:val="20"/>
                <w:szCs w:val="20"/>
              </w:rPr>
              <w:t>Once daily for 10 days or until discharge, whichever is sooner</w:t>
            </w:r>
          </w:p>
          <w:p w14:paraId="3F9AAFE8" w14:textId="77777777" w:rsidR="00B30FD7" w:rsidRPr="00633320" w:rsidRDefault="00B30FD7" w:rsidP="00011699">
            <w:pPr>
              <w:rPr>
                <w:sz w:val="20"/>
                <w:szCs w:val="20"/>
              </w:rPr>
            </w:pPr>
          </w:p>
          <w:tbl>
            <w:tblPr>
              <w:tblStyle w:val="TableGrid1"/>
              <w:tblW w:w="4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1282"/>
              <w:gridCol w:w="1276"/>
            </w:tblGrid>
            <w:tr w:rsidR="00B30FD7" w:rsidRPr="00633320" w14:paraId="16FB957A" w14:textId="77777777" w:rsidTr="00F45447">
              <w:tc>
                <w:tcPr>
                  <w:tcW w:w="1450" w:type="dxa"/>
                  <w:tcBorders>
                    <w:top w:val="single" w:sz="12" w:space="0" w:color="000000"/>
                    <w:bottom w:val="single" w:sz="12" w:space="0" w:color="000000"/>
                    <w:right w:val="single" w:sz="12" w:space="0" w:color="000000"/>
                  </w:tcBorders>
                </w:tcPr>
                <w:p w14:paraId="2C5B3E02" w14:textId="77777777" w:rsidR="00B30FD7" w:rsidRPr="00633320" w:rsidRDefault="00B30FD7" w:rsidP="00011699">
                  <w:pPr>
                    <w:rPr>
                      <w:sz w:val="20"/>
                      <w:szCs w:val="20"/>
                    </w:rPr>
                  </w:pPr>
                  <w:r w:rsidRPr="00633320">
                    <w:rPr>
                      <w:sz w:val="20"/>
                      <w:szCs w:val="20"/>
                    </w:rPr>
                    <w:t>eGFR</w:t>
                  </w:r>
                </w:p>
                <w:p w14:paraId="4366ADB1" w14:textId="77777777" w:rsidR="00B30FD7" w:rsidRPr="00633320" w:rsidRDefault="00B30FD7" w:rsidP="00011699">
                  <w:pPr>
                    <w:rPr>
                      <w:sz w:val="20"/>
                      <w:szCs w:val="20"/>
                    </w:rPr>
                  </w:pPr>
                  <w:r w:rsidRPr="00633320">
                    <w:rPr>
                      <w:sz w:val="20"/>
                      <w:szCs w:val="20"/>
                    </w:rPr>
                    <w:t>(mL/min/1.73 m</w:t>
                  </w:r>
                  <w:r w:rsidRPr="00633320">
                    <w:rPr>
                      <w:sz w:val="20"/>
                      <w:szCs w:val="20"/>
                      <w:vertAlign w:val="superscript"/>
                    </w:rPr>
                    <w:t>2</w:t>
                  </w:r>
                  <w:r w:rsidRPr="00633320">
                    <w:rPr>
                      <w:sz w:val="20"/>
                      <w:szCs w:val="20"/>
                    </w:rPr>
                    <w:t>)</w:t>
                  </w:r>
                </w:p>
              </w:tc>
              <w:tc>
                <w:tcPr>
                  <w:tcW w:w="1282" w:type="dxa"/>
                  <w:tcBorders>
                    <w:top w:val="single" w:sz="12" w:space="0" w:color="000000"/>
                    <w:left w:val="single" w:sz="12" w:space="0" w:color="000000"/>
                    <w:bottom w:val="single" w:sz="12" w:space="0" w:color="000000"/>
                    <w:right w:val="single" w:sz="12" w:space="0" w:color="000000"/>
                  </w:tcBorders>
                </w:tcPr>
                <w:p w14:paraId="55222668" w14:textId="77777777" w:rsidR="00B30FD7" w:rsidRPr="00633320" w:rsidRDefault="00B30FD7" w:rsidP="00011699">
                  <w:pPr>
                    <w:rPr>
                      <w:sz w:val="20"/>
                      <w:szCs w:val="20"/>
                    </w:rPr>
                  </w:pPr>
                  <w:r w:rsidRPr="00633320">
                    <w:rPr>
                      <w:sz w:val="20"/>
                      <w:szCs w:val="20"/>
                    </w:rPr>
                    <w:t>2 to &lt; 9 yr</w:t>
                  </w:r>
                </w:p>
              </w:tc>
              <w:tc>
                <w:tcPr>
                  <w:tcW w:w="1276" w:type="dxa"/>
                  <w:tcBorders>
                    <w:top w:val="single" w:sz="12" w:space="0" w:color="000000"/>
                    <w:left w:val="single" w:sz="12" w:space="0" w:color="000000"/>
                    <w:bottom w:val="single" w:sz="12" w:space="0" w:color="000000"/>
                  </w:tcBorders>
                </w:tcPr>
                <w:p w14:paraId="1A284C16" w14:textId="77777777" w:rsidR="00B30FD7" w:rsidRPr="00633320" w:rsidRDefault="00B30FD7" w:rsidP="00011699">
                  <w:pPr>
                    <w:rPr>
                      <w:sz w:val="20"/>
                      <w:szCs w:val="20"/>
                    </w:rPr>
                  </w:pPr>
                  <w:r w:rsidRPr="00633320">
                    <w:rPr>
                      <w:sz w:val="20"/>
                      <w:szCs w:val="20"/>
                    </w:rPr>
                    <w:sym w:font="Symbol" w:char="F0B3"/>
                  </w:r>
                  <w:r w:rsidRPr="00633320">
                    <w:rPr>
                      <w:sz w:val="20"/>
                      <w:szCs w:val="20"/>
                    </w:rPr>
                    <w:t xml:space="preserve"> 9 yr</w:t>
                  </w:r>
                </w:p>
              </w:tc>
            </w:tr>
            <w:tr w:rsidR="00B30FD7" w:rsidRPr="00633320" w14:paraId="78083625" w14:textId="77777777" w:rsidTr="00F45447">
              <w:trPr>
                <w:trHeight w:val="340"/>
              </w:trPr>
              <w:tc>
                <w:tcPr>
                  <w:tcW w:w="1450" w:type="dxa"/>
                  <w:tcBorders>
                    <w:top w:val="single" w:sz="12" w:space="0" w:color="000000"/>
                    <w:right w:val="single" w:sz="12" w:space="0" w:color="000000"/>
                  </w:tcBorders>
                  <w:vAlign w:val="center"/>
                </w:tcPr>
                <w:p w14:paraId="4CA2269C" w14:textId="64DE3CB7" w:rsidR="00B30FD7" w:rsidRPr="00633320" w:rsidRDefault="00B30FD7" w:rsidP="001D27E0">
                  <w:pPr>
                    <w:rPr>
                      <w:sz w:val="20"/>
                      <w:szCs w:val="20"/>
                    </w:rPr>
                  </w:pPr>
                  <w:r w:rsidRPr="00633320">
                    <w:rPr>
                      <w:sz w:val="20"/>
                      <w:szCs w:val="20"/>
                    </w:rPr>
                    <w:t>≥60</w:t>
                  </w:r>
                </w:p>
              </w:tc>
              <w:tc>
                <w:tcPr>
                  <w:tcW w:w="1282" w:type="dxa"/>
                  <w:tcBorders>
                    <w:top w:val="single" w:sz="12" w:space="0" w:color="000000"/>
                    <w:left w:val="single" w:sz="12" w:space="0" w:color="000000"/>
                    <w:right w:val="single" w:sz="12" w:space="0" w:color="000000"/>
                  </w:tcBorders>
                  <w:vAlign w:val="center"/>
                </w:tcPr>
                <w:p w14:paraId="03B01ED8" w14:textId="77777777" w:rsidR="00B30FD7" w:rsidRPr="00633320" w:rsidRDefault="00B30FD7" w:rsidP="00011699">
                  <w:pPr>
                    <w:rPr>
                      <w:sz w:val="20"/>
                      <w:szCs w:val="20"/>
                    </w:rPr>
                  </w:pPr>
                  <w:r w:rsidRPr="00633320">
                    <w:rPr>
                      <w:sz w:val="20"/>
                      <w:szCs w:val="20"/>
                    </w:rPr>
                    <w:t xml:space="preserve">2mg </w:t>
                  </w:r>
                </w:p>
              </w:tc>
              <w:tc>
                <w:tcPr>
                  <w:tcW w:w="1276" w:type="dxa"/>
                  <w:tcBorders>
                    <w:top w:val="single" w:sz="12" w:space="0" w:color="000000"/>
                    <w:left w:val="single" w:sz="12" w:space="0" w:color="000000"/>
                  </w:tcBorders>
                  <w:vAlign w:val="center"/>
                </w:tcPr>
                <w:p w14:paraId="169BF4BA" w14:textId="77777777" w:rsidR="00B30FD7" w:rsidRPr="00633320" w:rsidRDefault="00B30FD7" w:rsidP="00011699">
                  <w:pPr>
                    <w:rPr>
                      <w:sz w:val="20"/>
                      <w:szCs w:val="20"/>
                    </w:rPr>
                  </w:pPr>
                  <w:r w:rsidRPr="00633320">
                    <w:rPr>
                      <w:sz w:val="20"/>
                      <w:szCs w:val="20"/>
                    </w:rPr>
                    <w:t>4mg</w:t>
                  </w:r>
                </w:p>
              </w:tc>
            </w:tr>
            <w:tr w:rsidR="00B30FD7" w:rsidRPr="00633320" w14:paraId="01B4AEB9" w14:textId="77777777" w:rsidTr="00F45447">
              <w:trPr>
                <w:trHeight w:val="340"/>
              </w:trPr>
              <w:tc>
                <w:tcPr>
                  <w:tcW w:w="1450" w:type="dxa"/>
                  <w:tcBorders>
                    <w:right w:val="single" w:sz="12" w:space="0" w:color="000000"/>
                  </w:tcBorders>
                  <w:vAlign w:val="center"/>
                </w:tcPr>
                <w:p w14:paraId="6E121A95" w14:textId="45FA89D5" w:rsidR="00B30FD7" w:rsidRPr="00633320" w:rsidRDefault="001D27E0" w:rsidP="00011699">
                  <w:pPr>
                    <w:rPr>
                      <w:sz w:val="20"/>
                      <w:szCs w:val="20"/>
                    </w:rPr>
                  </w:pPr>
                  <w:r w:rsidRPr="00633320">
                    <w:rPr>
                      <w:sz w:val="20"/>
                      <w:szCs w:val="20"/>
                    </w:rPr>
                    <w:t>≥</w:t>
                  </w:r>
                  <w:r w:rsidR="00B30FD7" w:rsidRPr="00633320">
                    <w:rPr>
                      <w:sz w:val="20"/>
                      <w:szCs w:val="20"/>
                    </w:rPr>
                    <w:t xml:space="preserve">30 to &lt;60 </w:t>
                  </w:r>
                </w:p>
              </w:tc>
              <w:tc>
                <w:tcPr>
                  <w:tcW w:w="1282" w:type="dxa"/>
                  <w:tcBorders>
                    <w:left w:val="single" w:sz="12" w:space="0" w:color="000000"/>
                    <w:right w:val="single" w:sz="12" w:space="0" w:color="000000"/>
                  </w:tcBorders>
                  <w:vAlign w:val="center"/>
                </w:tcPr>
                <w:p w14:paraId="4792AAC2" w14:textId="2C2EC97E"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c>
                <w:tcPr>
                  <w:tcW w:w="1276" w:type="dxa"/>
                  <w:tcBorders>
                    <w:left w:val="single" w:sz="12" w:space="0" w:color="000000"/>
                  </w:tcBorders>
                  <w:vAlign w:val="center"/>
                </w:tcPr>
                <w:p w14:paraId="60ADAC37" w14:textId="77777777" w:rsidR="00B30FD7" w:rsidRPr="00633320" w:rsidRDefault="00B30FD7" w:rsidP="00011699">
                  <w:pPr>
                    <w:rPr>
                      <w:sz w:val="20"/>
                      <w:szCs w:val="20"/>
                    </w:rPr>
                  </w:pPr>
                  <w:r w:rsidRPr="00633320">
                    <w:rPr>
                      <w:sz w:val="20"/>
                      <w:szCs w:val="20"/>
                    </w:rPr>
                    <w:t>2mg</w:t>
                  </w:r>
                </w:p>
              </w:tc>
            </w:tr>
            <w:tr w:rsidR="00B30FD7" w:rsidRPr="00633320" w14:paraId="0E7A9CEE" w14:textId="77777777" w:rsidTr="00F45447">
              <w:trPr>
                <w:trHeight w:val="340"/>
              </w:trPr>
              <w:tc>
                <w:tcPr>
                  <w:tcW w:w="1450" w:type="dxa"/>
                  <w:tcBorders>
                    <w:bottom w:val="single" w:sz="12" w:space="0" w:color="000000"/>
                    <w:right w:val="single" w:sz="12" w:space="0" w:color="000000"/>
                  </w:tcBorders>
                  <w:vAlign w:val="center"/>
                </w:tcPr>
                <w:p w14:paraId="0B9FA289" w14:textId="67B3D3E3" w:rsidR="00B30FD7" w:rsidRPr="00633320" w:rsidRDefault="001D27E0" w:rsidP="00011699">
                  <w:pPr>
                    <w:rPr>
                      <w:sz w:val="20"/>
                      <w:szCs w:val="20"/>
                    </w:rPr>
                  </w:pPr>
                  <w:r w:rsidRPr="00633320">
                    <w:rPr>
                      <w:sz w:val="20"/>
                      <w:szCs w:val="20"/>
                    </w:rPr>
                    <w:t>≥</w:t>
                  </w:r>
                  <w:r w:rsidR="00B30FD7" w:rsidRPr="00633320">
                    <w:rPr>
                      <w:sz w:val="20"/>
                      <w:szCs w:val="20"/>
                    </w:rPr>
                    <w:t>15 to &lt;30</w:t>
                  </w:r>
                </w:p>
              </w:tc>
              <w:tc>
                <w:tcPr>
                  <w:tcW w:w="1282" w:type="dxa"/>
                  <w:tcBorders>
                    <w:left w:val="single" w:sz="12" w:space="0" w:color="000000"/>
                    <w:bottom w:val="single" w:sz="12" w:space="0" w:color="000000"/>
                    <w:right w:val="single" w:sz="12" w:space="0" w:color="000000"/>
                  </w:tcBorders>
                  <w:vAlign w:val="center"/>
                </w:tcPr>
                <w:p w14:paraId="062B2583" w14:textId="77777777" w:rsidR="00B30FD7" w:rsidRPr="00633320" w:rsidRDefault="00B30FD7" w:rsidP="00011699">
                  <w:pPr>
                    <w:rPr>
                      <w:sz w:val="20"/>
                      <w:szCs w:val="20"/>
                    </w:rPr>
                  </w:pPr>
                  <w:r w:rsidRPr="00633320">
                    <w:rPr>
                      <w:sz w:val="20"/>
                      <w:szCs w:val="20"/>
                    </w:rPr>
                    <w:t>Excluded</w:t>
                  </w:r>
                </w:p>
              </w:tc>
              <w:tc>
                <w:tcPr>
                  <w:tcW w:w="1276" w:type="dxa"/>
                  <w:tcBorders>
                    <w:left w:val="single" w:sz="12" w:space="0" w:color="000000"/>
                    <w:bottom w:val="single" w:sz="12" w:space="0" w:color="000000"/>
                  </w:tcBorders>
                  <w:vAlign w:val="center"/>
                </w:tcPr>
                <w:p w14:paraId="404ABE7D" w14:textId="74D6F75F"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r>
          </w:tbl>
          <w:p w14:paraId="10E3090A" w14:textId="77777777" w:rsidR="00B30FD7" w:rsidRPr="00633320" w:rsidRDefault="00B30FD7" w:rsidP="00011699">
            <w:pPr>
              <w:rPr>
                <w:sz w:val="20"/>
                <w:szCs w:val="20"/>
              </w:rPr>
            </w:pPr>
          </w:p>
          <w:p w14:paraId="70DE8F69" w14:textId="77777777" w:rsidR="00B30FD7" w:rsidRPr="00633320" w:rsidRDefault="00B30FD7" w:rsidP="00011699">
            <w:pPr>
              <w:rPr>
                <w:sz w:val="20"/>
                <w:szCs w:val="20"/>
              </w:rPr>
            </w:pPr>
            <w:r w:rsidRPr="00633320">
              <w:rPr>
                <w:sz w:val="20"/>
                <w:szCs w:val="20"/>
              </w:rPr>
              <w:t>Those on renal replacement therapy are excluded</w:t>
            </w:r>
          </w:p>
        </w:tc>
      </w:tr>
    </w:tbl>
    <w:p w14:paraId="4881CE78" w14:textId="30BEFCE2" w:rsidR="0003198C" w:rsidRPr="00633320" w:rsidRDefault="0003198C" w:rsidP="0003198C">
      <w:pPr>
        <w:rPr>
          <w:color w:val="auto"/>
          <w:sz w:val="20"/>
        </w:rPr>
      </w:pPr>
      <w:r w:rsidRPr="00633320">
        <w:rPr>
          <w:b/>
          <w:color w:val="auto"/>
          <w:sz w:val="20"/>
          <w:vertAlign w:val="superscript"/>
        </w:rPr>
        <w:t xml:space="preserve"># </w:t>
      </w:r>
      <w:r w:rsidRPr="00633320">
        <w:rPr>
          <w:color w:val="auto"/>
          <w:sz w:val="20"/>
        </w:rPr>
        <w:t>Weight to be rounded to the nearest kg unless dosage expressed as mg/kg or mL/kg.</w:t>
      </w:r>
    </w:p>
    <w:p w14:paraId="36DAB46D" w14:textId="7CCDDA6B" w:rsidR="00A46DE7" w:rsidRPr="00633320" w:rsidRDefault="00AF716F">
      <w:pPr>
        <w:rPr>
          <w:sz w:val="20"/>
          <w:szCs w:val="20"/>
        </w:rPr>
      </w:pPr>
      <w:r w:rsidRPr="00633320">
        <w:rPr>
          <w:b/>
          <w:bCs w:val="0"/>
          <w:color w:val="auto"/>
          <w:sz w:val="20"/>
          <w:szCs w:val="20"/>
          <w:vertAlign w:val="superscript"/>
        </w:rPr>
        <w:t>†</w:t>
      </w:r>
      <w:r w:rsidRPr="00633320">
        <w:rPr>
          <w:sz w:val="20"/>
          <w:szCs w:val="20"/>
        </w:rPr>
        <w:t xml:space="preserve"> If methylprednisolone is unavailable, intravenous dexamethasone may be substituted (0.3 mg/kg as base; max 19.8 mg) once daily for 3 days.</w:t>
      </w:r>
    </w:p>
    <w:p w14:paraId="69AB0F0D" w14:textId="77777777" w:rsidR="00A46DE7" w:rsidRPr="00633320" w:rsidRDefault="00A46DE7">
      <w:pPr>
        <w:autoSpaceDE/>
        <w:autoSpaceDN/>
        <w:adjustRightInd/>
        <w:contextualSpacing w:val="0"/>
        <w:jc w:val="left"/>
        <w:rPr>
          <w:b/>
          <w:color w:val="auto"/>
        </w:rPr>
      </w:pPr>
    </w:p>
    <w:p w14:paraId="626D500B" w14:textId="77777777" w:rsidR="00E908A7" w:rsidRPr="00633320" w:rsidRDefault="00E908A7" w:rsidP="00E908A7">
      <w:pPr>
        <w:tabs>
          <w:tab w:val="left" w:pos="2662"/>
        </w:tabs>
        <w:rPr>
          <w:b/>
          <w:color w:val="auto"/>
        </w:rPr>
      </w:pPr>
      <w:r w:rsidRPr="00633320">
        <w:rPr>
          <w:b/>
          <w:color w:val="auto"/>
        </w:rPr>
        <w:t xml:space="preserve">Second stage randomisation (Patients &lt; 1 year of age will </w:t>
      </w:r>
      <w:r w:rsidRPr="00633320">
        <w:rPr>
          <w:b/>
          <w:color w:val="auto"/>
          <w:u w:val="single"/>
        </w:rPr>
        <w:t>NOT</w:t>
      </w:r>
      <w:r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EC1FFE">
        <w:trPr>
          <w:trHeight w:val="454"/>
        </w:trPr>
        <w:tc>
          <w:tcPr>
            <w:tcW w:w="2552" w:type="dxa"/>
            <w:tcBorders>
              <w:top w:val="single" w:sz="18" w:space="0" w:color="auto"/>
              <w:left w:val="nil"/>
              <w:bottom w:val="single" w:sz="18" w:space="0" w:color="auto"/>
            </w:tcBorders>
            <w:shd w:val="clear" w:color="auto" w:fill="BFBFBF" w:themeFill="background1" w:themeFillShade="BF"/>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BFBFBF" w:themeFill="background1" w:themeFillShade="BF"/>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BFBFBF" w:themeFill="background1" w:themeFillShade="BF"/>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r w:rsidRPr="00633320">
              <w:rPr>
                <w:b/>
                <w:color w:val="auto"/>
                <w:sz w:val="20"/>
                <w:szCs w:val="20"/>
              </w:rPr>
              <w:t>Tocilizumab</w:t>
            </w:r>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hours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24 hours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10698A80" w14:textId="6666BC48" w:rsidR="00EC1FFE" w:rsidRPr="00FA08CD" w:rsidRDefault="00EC1FFE" w:rsidP="00AE40BB">
            <w:pPr>
              <w:rPr>
                <w:b/>
                <w:color w:val="auto"/>
                <w:sz w:val="20"/>
                <w:szCs w:val="20"/>
              </w:rPr>
            </w:pPr>
            <w:r w:rsidRPr="00FA08CD">
              <w:rPr>
                <w:b/>
                <w:sz w:val="20"/>
                <w:szCs w:val="20"/>
              </w:rPr>
              <w:t>Anakinra</w:t>
            </w:r>
          </w:p>
        </w:tc>
        <w:tc>
          <w:tcPr>
            <w:tcW w:w="1838" w:type="dxa"/>
            <w:vMerge w:val="restart"/>
          </w:tcPr>
          <w:p w14:paraId="4B2E562A" w14:textId="77777777" w:rsidR="00EC1FFE" w:rsidRPr="00633320" w:rsidRDefault="00EC1FFE" w:rsidP="00EC1FFE">
            <w:pPr>
              <w:rPr>
                <w:sz w:val="20"/>
                <w:szCs w:val="20"/>
              </w:rPr>
            </w:pPr>
            <w:r w:rsidRPr="00633320">
              <w:rPr>
                <w:sz w:val="20"/>
                <w:szCs w:val="20"/>
              </w:rPr>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77777777" w:rsidR="00EC1FFE" w:rsidRPr="00633320" w:rsidRDefault="00EC1FFE" w:rsidP="00EC1FFE">
            <w:pPr>
              <w:rPr>
                <w:sz w:val="20"/>
                <w:szCs w:val="20"/>
              </w:rPr>
            </w:pPr>
            <w:r w:rsidRPr="00633320">
              <w:rPr>
                <w:sz w:val="20"/>
                <w:szCs w:val="20"/>
              </w:rPr>
              <w:t>2 mg/kg daily for 7 days or discharge whichever is sooner</w:t>
            </w:r>
          </w:p>
          <w:p w14:paraId="5D30690B" w14:textId="77777777" w:rsidR="00EC1FFE" w:rsidRPr="00633320" w:rsidRDefault="00EC1FFE" w:rsidP="00EC1FFE">
            <w:pPr>
              <w:autoSpaceDE/>
              <w:autoSpaceDN/>
              <w:adjustRightInd/>
              <w:contextualSpacing w:val="0"/>
              <w:jc w:val="left"/>
            </w:pPr>
          </w:p>
        </w:tc>
      </w:tr>
    </w:tbl>
    <w:p w14:paraId="24D0003E" w14:textId="284F61E0" w:rsidR="00CE1EB5" w:rsidRPr="00633320" w:rsidRDefault="00CE1EB5" w:rsidP="00CE1EB5">
      <w:pPr>
        <w:pStyle w:val="Heading2"/>
        <w:rPr>
          <w:lang w:val="en-GB"/>
        </w:rPr>
      </w:pPr>
      <w:bookmarkStart w:id="545" w:name="_Toc75948814"/>
      <w:bookmarkStart w:id="546" w:name="_Toc44674878"/>
      <w:r w:rsidRPr="00633320">
        <w:rPr>
          <w:lang w:val="en-GB"/>
        </w:rPr>
        <w:lastRenderedPageBreak/>
        <w:t xml:space="preserve">Appendix 1: </w:t>
      </w:r>
      <w:r>
        <w:rPr>
          <w:lang w:val="en-GB"/>
        </w:rPr>
        <w:t>Use of IMPs in pregnant and breastfeeding women</w:t>
      </w:r>
    </w:p>
    <w:bookmarkEnd w:id="545"/>
    <w:p w14:paraId="584A3C42" w14:textId="0282D2F5" w:rsidR="00BE4757" w:rsidRPr="00633320" w:rsidRDefault="00BE4757" w:rsidP="00BE4757">
      <w:r w:rsidRPr="00633320">
        <w:t xml:space="preserve">All trial drugs (except </w:t>
      </w:r>
      <w:r w:rsidR="004F032D" w:rsidRPr="00633320">
        <w:t xml:space="preserve">baricitinib and </w:t>
      </w:r>
      <w:r w:rsidR="000C0005">
        <w:t>empagliflozin</w:t>
      </w:r>
      <w:r w:rsidRPr="00633320">
        <w:t>)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633320" w:rsidRDefault="00BE4757" w:rsidP="00BE4757"/>
    <w:p w14:paraId="794917E7" w14:textId="38D40473" w:rsidR="00517BF8" w:rsidRPr="00633320" w:rsidRDefault="00517BF8" w:rsidP="00BE4757">
      <w:pPr>
        <w:rPr>
          <w:b/>
          <w:shd w:val="clear" w:color="auto" w:fill="FFFFFF"/>
        </w:rPr>
      </w:pPr>
      <w:r w:rsidRPr="00633320">
        <w:rPr>
          <w:b/>
          <w:shd w:val="clear" w:color="auto" w:fill="FFFFFF"/>
        </w:rPr>
        <w:t>Dimethyl fumarate</w:t>
      </w:r>
    </w:p>
    <w:p w14:paraId="38BB7C94" w14:textId="512619AF" w:rsidR="00517BF8" w:rsidRPr="00633320" w:rsidRDefault="00517BF8" w:rsidP="00BE4757">
      <w:pPr>
        <w:rPr>
          <w:b/>
          <w:shd w:val="clear" w:color="auto" w:fill="FFFFFF"/>
        </w:rPr>
      </w:pPr>
      <w:r w:rsidRPr="00633320">
        <w:rPr>
          <w:shd w:val="clear" w:color="auto" w:fill="FFFFFF"/>
        </w:rPr>
        <w:t xml:space="preserve">Dimethyl fumarate is contraindicated in pregnant or breastfeeding women. </w:t>
      </w:r>
      <w:r w:rsidR="00F669B3" w:rsidRPr="00633320">
        <w:rPr>
          <w:shd w:val="clear" w:color="auto" w:fill="FFFFFF"/>
        </w:rPr>
        <w:t>Dimethyl fumarate</w:t>
      </w:r>
      <w:r w:rsidRPr="00633320">
        <w:rPr>
          <w:shd w:val="clear" w:color="auto" w:fill="FFFFFF"/>
        </w:rPr>
        <w:t xml:space="preserve"> will only be included in the randomisation of women of child-bearing potential if they have had a negative pregnancy test since admission.</w:t>
      </w:r>
    </w:p>
    <w:p w14:paraId="2DD8DFE4" w14:textId="29736412" w:rsidR="00F7485A" w:rsidRPr="00633320" w:rsidRDefault="00F7485A" w:rsidP="00BE4757"/>
    <w:p w14:paraId="4AD2DF41" w14:textId="07C1E4CA" w:rsidR="00F7485A" w:rsidRPr="00633320" w:rsidRDefault="00F7485A" w:rsidP="00BE4757">
      <w:pPr>
        <w:rPr>
          <w:b/>
        </w:rPr>
      </w:pPr>
      <w:r w:rsidRPr="00633320">
        <w:rPr>
          <w:b/>
        </w:rPr>
        <w:t>Corticosteroids</w:t>
      </w:r>
    </w:p>
    <w:p w14:paraId="3472D434" w14:textId="1BB5667C"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54" w:tooltip="Tam, 2011 #1618" w:history="1">
        <w:r w:rsidR="00241978" w:rsidRPr="00633320">
          <w:fldChar w:fldCharType="begin">
            <w:fldData xml:space="preserve">PEVuZE5vdGU+PENpdGU+PEF1dGhvcj5UYW08L0F1dGhvcj48WWVhcj4yMDExPC9ZZWFyPjxSZWNO
dW0+MTYxODwvUmVjTnVtPjxEaXNwbGF5VGV4dD48c3R5bGUgZmFjZT0ic3VwZXJzY3JpcHQiPjU0
LTU2PC9zdHlsZT48L0Rpc3BsYXlUZXh0PjxyZWNvcmQ+PHJlYy1udW1iZXI+MTYxODwvcmVjLW51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241978">
          <w:instrText xml:space="preserve"> ADDIN EN.CITE </w:instrText>
        </w:r>
        <w:r w:rsidR="00241978">
          <w:fldChar w:fldCharType="begin">
            <w:fldData xml:space="preserve">PEVuZE5vdGU+PENpdGU+PEF1dGhvcj5UYW08L0F1dGhvcj48WWVhcj4yMDExPC9ZZWFyPjxSZWNO
dW0+MTYxODwvUmVjTnVtPjxEaXNwbGF5VGV4dD48c3R5bGUgZmFjZT0ic3VwZXJzY3JpcHQiPjU0
LTU2PC9zdHlsZT48L0Rpc3BsYXlUZXh0PjxyZWNvcmQ+PHJlYy1udW1iZXI+MTYxODwvcmVjLW51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54-56</w:t>
        </w:r>
        <w:r w:rsidR="00241978"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7" w:tooltip="Flint, 2016 #1621" w:history="1">
        <w:r w:rsidR="00241978" w:rsidRPr="00633320">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 </w:instrText>
        </w:r>
        <w:r w:rsidR="00241978">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57</w:t>
        </w:r>
        <w:r w:rsidR="00241978"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7" w:tooltip="Flint, 2016 #1621" w:history="1">
        <w:r w:rsidR="00241978" w:rsidRPr="00633320">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 </w:instrText>
        </w:r>
        <w:r w:rsidR="00241978">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57</w:t>
        </w:r>
        <w:r w:rsidR="00241978" w:rsidRPr="00633320">
          <w:fldChar w:fldCharType="end"/>
        </w:r>
      </w:hyperlink>
      <w:r w:rsidRPr="00633320">
        <w:t xml:space="preserve"> as also reviewed in the Lactmed database (</w:t>
      </w:r>
      <w:hyperlink r:id="rId16"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r w:rsidRPr="00633320">
        <w:rPr>
          <w:b/>
        </w:rPr>
        <w:t>Tocilizumab</w:t>
      </w:r>
    </w:p>
    <w:p w14:paraId="4764F972" w14:textId="526ED6E2" w:rsidR="00BE4757" w:rsidRPr="00633320" w:rsidRDefault="00BE4757" w:rsidP="00BE4757">
      <w:r w:rsidRPr="00633320">
        <w:t xml:space="preserve">Two pharmaceutical global safety registry database studies have reported on tocilizumab use in pregnancy, including outcomes from 288 pregnancies </w:t>
      </w:r>
      <w:hyperlink w:anchor="_ENREF_58" w:tooltip="Hoeltzenbein, 2016 #1632" w:history="1">
        <w:r w:rsidR="00241978" w:rsidRPr="00633320">
          <w:fldChar w:fldCharType="begin">
            <w:fldData xml:space="preserve">PEVuZE5vdGU+PENpdGU+PEF1dGhvcj5Ib2VsdHplbmJlaW48L0F1dGhvcj48WWVhcj4yMDE2PC9Z
ZWFyPjxSZWNOdW0+MTYzMjwvUmVjTnVtPjxEaXNwbGF5VGV4dD48c3R5bGUgZmFjZT0ic3VwZXJz
Y3JpcHQiPjU4PC9zdHlsZT48L0Rpc3BsYXlUZXh0PjxyZWNvcmQ+PHJlYy1udW1iZXI+MTYzMjwv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241978">
          <w:instrText xml:space="preserve"> ADDIN EN.CITE </w:instrText>
        </w:r>
        <w:r w:rsidR="00241978">
          <w:fldChar w:fldCharType="begin">
            <w:fldData xml:space="preserve">PEVuZE5vdGU+PENpdGU+PEF1dGhvcj5Ib2VsdHplbmJlaW48L0F1dGhvcj48WWVhcj4yMDE2PC9Z
ZWFyPjxSZWNOdW0+MTYzMjwvUmVjTnVtPjxEaXNwbGF5VGV4dD48c3R5bGUgZmFjZT0ic3VwZXJz
Y3JpcHQiPjU4PC9zdHlsZT48L0Rpc3BsYXlUZXh0PjxyZWNvcmQ+PHJlYy1udW1iZXI+MTYzMjwv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58</w:t>
        </w:r>
        <w:r w:rsidR="00241978" w:rsidRPr="00633320">
          <w:fldChar w:fldCharType="end"/>
        </w:r>
      </w:hyperlink>
      <w:r w:rsidRPr="00633320">
        <w:t xml:space="preserve">  and 61 pregnancies,</w:t>
      </w:r>
      <w:hyperlink w:anchor="_ENREF_59" w:tooltip="Nakajima, 2016 #1629" w:history="1">
        <w:r w:rsidR="00241978" w:rsidRPr="00633320">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 </w:instrText>
        </w:r>
        <w:r w:rsidR="00241978">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59</w:t>
        </w:r>
        <w:r w:rsidR="00241978" w:rsidRPr="00633320">
          <w:fldChar w:fldCharType="end"/>
        </w:r>
      </w:hyperlink>
      <w:r w:rsidRPr="00633320">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59" w:tooltip="Nakajima, 2016 #1629" w:history="1">
        <w:r w:rsidR="00241978" w:rsidRPr="00633320">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 </w:instrText>
        </w:r>
        <w:r w:rsidR="00241978">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59</w:t>
        </w:r>
        <w:r w:rsidR="00241978" w:rsidRPr="00633320">
          <w:fldChar w:fldCharType="end"/>
        </w:r>
      </w:hyperlink>
      <w:r w:rsidRPr="00633320">
        <w:t xml:space="preserve"> Small studies have shown that tocilizumab is transferred to the fetus with serum concentrations approximately 7-fold lower than those observed in maternal serum at the time of birth.</w:t>
      </w:r>
      <w:hyperlink w:anchor="_ENREF_60" w:tooltip="Saito, 2019 #1630" w:history="1">
        <w:r w:rsidR="00241978" w:rsidRPr="00633320">
          <w:fldChar w:fldCharType="begin">
            <w:fldData xml:space="preserve">PEVuZE5vdGU+PENpdGU+PEF1dGhvcj5TYWl0bzwvQXV0aG9yPjxZZWFyPjIwMTk8L1llYXI+PFJl
Y051bT4xNjMwPC9SZWNOdW0+PERpc3BsYXlUZXh0PjxzdHlsZSBmYWNlPSJzdXBlcnNjcmlwdCI+
NjA8L3N0eWxlPjwvRGlzcGxheVRleHQ+PHJlY29yZD48cmVjLW51bWJlcj4xNjMwPC9yZWMtbnVt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241978">
          <w:instrText xml:space="preserve"> ADDIN EN.CITE </w:instrText>
        </w:r>
        <w:r w:rsidR="00241978">
          <w:fldChar w:fldCharType="begin">
            <w:fldData xml:space="preserve">PEVuZE5vdGU+PENpdGU+PEF1dGhvcj5TYWl0bzwvQXV0aG9yPjxZZWFyPjIwMTk8L1llYXI+PFJl
Y051bT4xNjMwPC9SZWNOdW0+PERpc3BsYXlUZXh0PjxzdHlsZSBmYWNlPSJzdXBlcnNjcmlwdCI+
NjA8L3N0eWxlPjwvRGlzcGxheVRleHQ+PHJlY29yZD48cmVjLW51bWJlcj4xNjMwPC9yZWMtbnVt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60</w:t>
        </w:r>
        <w:r w:rsidR="00241978" w:rsidRPr="00633320">
          <w:fldChar w:fldCharType="end"/>
        </w:r>
      </w:hyperlink>
      <w:r w:rsidRPr="00633320">
        <w:t xml:space="preserve"> Very low concentrations of tocilizumab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NjAsNjE8L3N0eWxlPjwvRGlzcGxheVRleHQ+PHJlY29yZD48cmVjLW51bWJlcj4xNjMxPC9yZWMt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241978">
        <w:instrText xml:space="preserve"> ADDIN EN.CITE </w:instrText>
      </w:r>
      <w:r w:rsidR="00241978">
        <w:fldChar w:fldCharType="begin">
          <w:fldData xml:space="preserve">PEVuZE5vdGU+PENpdGU+PEF1dGhvcj5TYWl0bzwvQXV0aG9yPjxZZWFyPjIwMTg8L1llYXI+PFJl
Y051bT4xNjMxPC9SZWNOdW0+PERpc3BsYXlUZXh0PjxzdHlsZSBmYWNlPSJzdXBlcnNjcmlwdCI+
NjAsNjE8L3N0eWxlPjwvRGlzcGxheVRleHQ+PHJlY29yZD48cmVjLW51bWJlcj4xNjMxPC9yZWMt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241978">
        <w:instrText xml:space="preserve"> ADDIN EN.CITE.DATA </w:instrText>
      </w:r>
      <w:r w:rsidR="00241978">
        <w:fldChar w:fldCharType="end"/>
      </w:r>
      <w:r w:rsidRPr="00633320">
        <w:fldChar w:fldCharType="separate"/>
      </w:r>
      <w:hyperlink w:anchor="_ENREF_60" w:tooltip="Saito, 2019 #1630" w:history="1">
        <w:r w:rsidR="00241978" w:rsidRPr="00241978">
          <w:rPr>
            <w:noProof/>
            <w:vertAlign w:val="superscript"/>
          </w:rPr>
          <w:t>60</w:t>
        </w:r>
      </w:hyperlink>
      <w:r w:rsidR="00241978" w:rsidRPr="00241978">
        <w:rPr>
          <w:noProof/>
          <w:vertAlign w:val="superscript"/>
        </w:rPr>
        <w:t>,</w:t>
      </w:r>
      <w:hyperlink w:anchor="_ENREF_61" w:tooltip="Saito, 2018 #1631" w:history="1">
        <w:r w:rsidR="00241978" w:rsidRPr="00241978">
          <w:rPr>
            <w:noProof/>
            <w:vertAlign w:val="superscript"/>
          </w:rPr>
          <w:t>61</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2" w:tooltip="Flint, 2016 #1633" w:history="1">
        <w:r w:rsidR="00241978" w:rsidRPr="00633320">
          <w:fldChar w:fldCharType="begin">
            <w:fldData xml:space="preserve">PEVuZE5vdGU+PENpdGU+PEF1dGhvcj5GbGludDwvQXV0aG9yPjxZZWFyPjIwMTY8L1llYXI+PFJl
Y051bT4xNjMzPC9SZWNOdW0+PERpc3BsYXlUZXh0PjxzdHlsZSBmYWNlPSJzdXBlcnNjcmlwdCI+
NjI8L3N0eWxlPjwvRGlzcGxheVRleHQ+PHJlY29yZD48cmVjLW51bWJlcj4xNjMzPC9yZWMtbnVt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241978">
          <w:instrText xml:space="preserve"> ADDIN EN.CITE </w:instrText>
        </w:r>
        <w:r w:rsidR="00241978">
          <w:fldChar w:fldCharType="begin">
            <w:fldData xml:space="preserve">PEVuZE5vdGU+PENpdGU+PEF1dGhvcj5GbGludDwvQXV0aG9yPjxZZWFyPjIwMTY8L1llYXI+PFJl
Y051bT4xNjMzPC9SZWNOdW0+PERpc3BsYXlUZXh0PjxzdHlsZSBmYWNlPSJzdXBlcnNjcmlwdCI+
NjI8L3N0eWxlPjwvRGlzcGxheVRleHQ+PHJlY29yZD48cmVjLW51bWJlcj4xNjMzPC9yZWMtbnVt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62</w:t>
        </w:r>
        <w:r w:rsidR="00241978" w:rsidRPr="00633320">
          <w:fldChar w:fldCharType="end"/>
        </w:r>
      </w:hyperlink>
    </w:p>
    <w:p w14:paraId="6E5317F5" w14:textId="77777777" w:rsidR="001D27E0" w:rsidRPr="00633320" w:rsidRDefault="001D27E0" w:rsidP="000D70CC"/>
    <w:p w14:paraId="13E36928" w14:textId="617B109A" w:rsidR="001D27E0" w:rsidRPr="00633320" w:rsidRDefault="001D27E0" w:rsidP="001D27E0">
      <w:pPr>
        <w:rPr>
          <w:b/>
          <w:shd w:val="clear" w:color="auto" w:fill="FFFFFF"/>
        </w:rPr>
      </w:pPr>
      <w:r w:rsidRPr="00633320">
        <w:rPr>
          <w:b/>
          <w:shd w:val="clear" w:color="auto" w:fill="FFFFFF"/>
        </w:rPr>
        <w:t>Baricitinib</w:t>
      </w:r>
    </w:p>
    <w:p w14:paraId="1645ED0A" w14:textId="34B26D6B" w:rsidR="001D27E0" w:rsidRPr="00633320" w:rsidRDefault="001D27E0" w:rsidP="001D27E0">
      <w:pPr>
        <w:rPr>
          <w:shd w:val="clear" w:color="auto" w:fill="FFFFFF"/>
        </w:rPr>
      </w:pPr>
      <w:r w:rsidRPr="00633320">
        <w:rPr>
          <w:shd w:val="clear" w:color="auto" w:fill="FFFFFF"/>
        </w:rPr>
        <w:t xml:space="preserve">Baricitinib is contraindicated in pregnant or breastfeeding women. Baricitinib will only be included in the randomisation of women of child-bearing potential if they have had a negative pregnancy test since admission. </w:t>
      </w:r>
    </w:p>
    <w:p w14:paraId="3C1C62FC" w14:textId="2AC87738" w:rsidR="001D27E0" w:rsidRPr="00633320" w:rsidRDefault="001D27E0" w:rsidP="001D27E0">
      <w:pPr>
        <w:rPr>
          <w:shd w:val="clear" w:color="auto" w:fill="FFFFFF"/>
        </w:rPr>
      </w:pPr>
    </w:p>
    <w:p w14:paraId="67926939" w14:textId="24B1592B" w:rsidR="001D27E0" w:rsidRPr="00633320" w:rsidRDefault="001D27E0" w:rsidP="001D27E0">
      <w:pPr>
        <w:rPr>
          <w:b/>
          <w:shd w:val="clear" w:color="auto" w:fill="FFFFFF"/>
        </w:rPr>
      </w:pPr>
      <w:r w:rsidRPr="00633320">
        <w:rPr>
          <w:b/>
          <w:shd w:val="clear" w:color="auto" w:fill="FFFFFF"/>
        </w:rPr>
        <w:t>Anakinra</w:t>
      </w:r>
    </w:p>
    <w:p w14:paraId="42B69B4A" w14:textId="25BA9FBE" w:rsidR="001D27E0" w:rsidRPr="00633320" w:rsidRDefault="001D27E0" w:rsidP="001D27E0">
      <w:pPr>
        <w:rPr>
          <w:shd w:val="clear" w:color="auto" w:fill="FFFFFF"/>
        </w:rPr>
      </w:pPr>
      <w:r w:rsidRPr="00633320">
        <w:rPr>
          <w:shd w:val="clear" w:color="auto" w:fill="FFFFFF"/>
        </w:rPr>
        <w:t xml:space="preserve">Data on the use of anakinra in pregnancy are currently limited. Although renal agenesis and oligohydramnios have been described in exposed infants, controlled studies are lacking. </w:t>
      </w:r>
      <w:r w:rsidRPr="00633320">
        <w:rPr>
          <w:shd w:val="clear" w:color="auto" w:fill="FFFFFF"/>
        </w:rPr>
        <w:lastRenderedPageBreak/>
        <w:t>Anakinra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pPr>
    </w:p>
    <w:p w14:paraId="13C26C34" w14:textId="77777777" w:rsidR="00174A45" w:rsidRDefault="00174A45">
      <w:pPr>
        <w:autoSpaceDE/>
        <w:autoSpaceDN/>
        <w:adjustRightInd/>
        <w:contextualSpacing w:val="0"/>
        <w:jc w:val="left"/>
        <w:rPr>
          <w:b/>
        </w:rPr>
      </w:pPr>
      <w:r>
        <w:rPr>
          <w:b/>
        </w:rPr>
        <w:t>Empagliflozin</w:t>
      </w:r>
    </w:p>
    <w:p w14:paraId="6FF4B1EB" w14:textId="4474B2BE" w:rsidR="00C35106" w:rsidRPr="00633320" w:rsidRDefault="00174A45">
      <w:pPr>
        <w:autoSpaceDE/>
        <w:autoSpaceDN/>
        <w:adjustRightInd/>
        <w:contextualSpacing w:val="0"/>
        <w:jc w:val="left"/>
      </w:pPr>
      <w:r>
        <w:t>Empagliflozin is not recommended for use in pregnant or breastfeeding women.</w:t>
      </w:r>
      <w:r w:rsidR="00C35106" w:rsidRPr="00633320">
        <w:br w:type="page"/>
      </w:r>
    </w:p>
    <w:p w14:paraId="1550339B" w14:textId="77777777" w:rsidR="00C35106" w:rsidRPr="00633320" w:rsidRDefault="00C35106" w:rsidP="00C35106">
      <w:pPr>
        <w:pStyle w:val="Heading2"/>
        <w:rPr>
          <w:lang w:val="en-GB"/>
        </w:rPr>
      </w:pPr>
      <w:bookmarkStart w:id="547" w:name="_Toc75948815"/>
      <w:r w:rsidRPr="00633320">
        <w:rPr>
          <w:lang w:val="en-GB"/>
        </w:rPr>
        <w:lastRenderedPageBreak/>
        <w:t>Appendix 5: Early phase assessment details</w:t>
      </w:r>
      <w:bookmarkEnd w:id="547"/>
    </w:p>
    <w:p w14:paraId="4685EE43" w14:textId="077664B9" w:rsidR="00C35106" w:rsidRPr="00633320" w:rsidRDefault="00C35106" w:rsidP="00C35106"/>
    <w:p w14:paraId="6402B18C" w14:textId="77777777" w:rsidR="00913D5F" w:rsidRPr="00633320" w:rsidRDefault="00913D5F" w:rsidP="00C35106"/>
    <w:p w14:paraId="0AD32D29" w14:textId="7BB88073" w:rsidR="00517BF8" w:rsidRPr="00633320" w:rsidRDefault="00A91954" w:rsidP="00C35106">
      <w:pPr>
        <w:rPr>
          <w:b/>
          <w:bCs w:val="0"/>
        </w:rPr>
      </w:pPr>
      <w:r w:rsidRPr="00633320">
        <w:rPr>
          <w:b/>
        </w:rPr>
        <w:t>S/F</w:t>
      </w:r>
      <w:r w:rsidRPr="00633320">
        <w:rPr>
          <w:b/>
          <w:vertAlign w:val="subscript"/>
        </w:rPr>
        <w:t>94</w:t>
      </w:r>
      <w:r w:rsidR="00517BF8" w:rsidRPr="00633320">
        <w:rPr>
          <w:b/>
        </w:rPr>
        <w:t xml:space="preserve"> ratio</w:t>
      </w:r>
      <w:r w:rsidR="00517BF8" w:rsidRPr="00633320">
        <w:rPr>
          <w:b/>
          <w:bCs w:val="0"/>
        </w:rPr>
        <w:t>:</w:t>
      </w:r>
    </w:p>
    <w:p w14:paraId="52DD8F9C" w14:textId="09A3BF79" w:rsidR="00517BF8" w:rsidRPr="00633320" w:rsidRDefault="00517BF8" w:rsidP="00C35106">
      <w:r w:rsidRPr="00633320">
        <w:rPr>
          <w:bCs w:val="0"/>
        </w:rPr>
        <w:t xml:space="preserve">The </w:t>
      </w:r>
      <w:r w:rsidRPr="00633320">
        <w:t>S</w:t>
      </w:r>
      <w:r w:rsidR="001038B8" w:rsidRPr="00633320">
        <w:t>p</w:t>
      </w:r>
      <w:r w:rsidRPr="00633320">
        <w:t>O</w:t>
      </w:r>
      <w:r w:rsidRPr="00633320">
        <w:rPr>
          <w:vertAlign w:val="subscript"/>
        </w:rPr>
        <w:t>2</w:t>
      </w:r>
      <w:r w:rsidRPr="00633320">
        <w:t>:FiO</w:t>
      </w:r>
      <w:r w:rsidRPr="00633320">
        <w:rPr>
          <w:vertAlign w:val="subscript"/>
        </w:rPr>
        <w:t>2</w:t>
      </w:r>
      <w:r w:rsidRPr="00633320">
        <w:t xml:space="preserve"> ratio is a simple correction for the measured oxygen saturation (S</w:t>
      </w:r>
      <w:r w:rsidR="001038B8" w:rsidRPr="00633320">
        <w:t>p</w:t>
      </w:r>
      <w:r w:rsidRPr="00633320">
        <w:t>O</w:t>
      </w:r>
      <w:r w:rsidRPr="00633320">
        <w:rPr>
          <w:vertAlign w:val="subscript"/>
        </w:rPr>
        <w:t>2</w:t>
      </w:r>
      <w:r w:rsidRPr="00633320">
        <w:t>) to account for how much oxygen the patient is receiving (FiO</w:t>
      </w:r>
      <w:r w:rsidRPr="00633320">
        <w:rPr>
          <w:vertAlign w:val="subscript"/>
        </w:rPr>
        <w:t>2</w:t>
      </w:r>
      <w:r w:rsidRPr="00633320">
        <w:t>).</w:t>
      </w:r>
      <w:r w:rsidRPr="00633320">
        <w:rPr>
          <w:bCs w:val="0"/>
        </w:rPr>
        <w:t xml:space="preserve"> If the measured </w:t>
      </w:r>
      <w:r w:rsidRPr="00633320">
        <w:t>S</w:t>
      </w:r>
      <w:r w:rsidR="001038B8" w:rsidRPr="00633320">
        <w:t>p</w:t>
      </w:r>
      <w:r w:rsidRPr="00633320">
        <w:t>O</w:t>
      </w:r>
      <w:r w:rsidRPr="00633320">
        <w:rPr>
          <w:vertAlign w:val="subscript"/>
        </w:rPr>
        <w:t>2</w:t>
      </w:r>
      <w:r w:rsidRPr="00633320">
        <w:t xml:space="preserve"> is &gt;94% the ratio is less accurate (because it cannot rise much further regardless of FiO</w:t>
      </w:r>
      <w:r w:rsidRPr="00633320">
        <w:rPr>
          <w:vertAlign w:val="subscript"/>
        </w:rPr>
        <w:t>2</w:t>
      </w:r>
      <w:r w:rsidR="00A91954" w:rsidRPr="00633320">
        <w:t>)</w:t>
      </w:r>
      <w:r w:rsidRPr="00633320">
        <w:t>. Therefore the S</w:t>
      </w:r>
      <w:r w:rsidR="001038B8" w:rsidRPr="00633320">
        <w:t>p</w:t>
      </w:r>
      <w:r w:rsidRPr="00633320">
        <w:t>O</w:t>
      </w:r>
      <w:r w:rsidRPr="00633320">
        <w:rPr>
          <w:vertAlign w:val="subscript"/>
        </w:rPr>
        <w:t>2</w:t>
      </w:r>
      <w:r w:rsidRPr="00633320">
        <w:t>:FiO</w:t>
      </w:r>
      <w:r w:rsidRPr="00633320">
        <w:rPr>
          <w:vertAlign w:val="subscript"/>
        </w:rPr>
        <w:t>2</w:t>
      </w:r>
      <w:r w:rsidRPr="00633320">
        <w:t xml:space="preserve"> ratio will be measured when the patient’s S</w:t>
      </w:r>
      <w:r w:rsidR="001038B8" w:rsidRPr="00633320">
        <w:t>p</w:t>
      </w:r>
      <w:r w:rsidRPr="00633320">
        <w:t>O</w:t>
      </w:r>
      <w:r w:rsidRPr="00633320">
        <w:rPr>
          <w:vertAlign w:val="subscript"/>
        </w:rPr>
        <w:t>2</w:t>
      </w:r>
      <w:r w:rsidRPr="00633320">
        <w:t xml:space="preserve"> is &lt;94%</w:t>
      </w:r>
      <w:r w:rsidR="00A91954" w:rsidRPr="00633320">
        <w:t xml:space="preserve"> (called the S/F</w:t>
      </w:r>
      <w:r w:rsidR="00A91954" w:rsidRPr="00633320">
        <w:rPr>
          <w:vertAlign w:val="subscript"/>
        </w:rPr>
        <w:t>94</w:t>
      </w:r>
      <w:r w:rsidR="00A91954" w:rsidRPr="00633320">
        <w:t>)</w:t>
      </w:r>
      <w:r w:rsidRPr="00633320">
        <w:t>.</w:t>
      </w:r>
    </w:p>
    <w:p w14:paraId="4010DC99" w14:textId="77777777" w:rsidR="00517BF8" w:rsidRPr="00633320" w:rsidRDefault="00517BF8" w:rsidP="00C35106"/>
    <w:p w14:paraId="15181F84" w14:textId="400964E6" w:rsidR="00F31CB6" w:rsidRPr="00633320" w:rsidRDefault="00F31CB6" w:rsidP="00C35106">
      <w:r w:rsidRPr="00633320">
        <w:rPr>
          <w:bCs w:val="0"/>
        </w:rPr>
        <w:t>The participant should be resting in bed with the head of the bed at 30º for at least 10 minutes.</w:t>
      </w:r>
      <w:r w:rsidR="00517BF8" w:rsidRPr="00633320" w:rsidDel="00517BF8">
        <w:rPr>
          <w:b/>
          <w:bCs w:val="0"/>
        </w:rPr>
        <w:t xml:space="preserve"> </w:t>
      </w:r>
      <w:r w:rsidRPr="00633320">
        <w:rPr>
          <w:bCs w:val="0"/>
        </w:rPr>
        <w:t xml:space="preserve">If they are receiving oxygen via simple nasal prongs or face mask, this will be switched to a Venturi mask (which controls </w:t>
      </w:r>
      <w:r w:rsidRPr="00633320">
        <w:t>FiO</w:t>
      </w:r>
      <w:r w:rsidRPr="00633320">
        <w:rPr>
          <w:vertAlign w:val="subscript"/>
        </w:rPr>
        <w:t>2</w:t>
      </w:r>
      <w:r w:rsidRPr="00633320">
        <w:t xml:space="preserve"> more precisely). The FiO</w:t>
      </w:r>
      <w:r w:rsidRPr="00633320">
        <w:rPr>
          <w:vertAlign w:val="subscript"/>
        </w:rPr>
        <w:t>2</w:t>
      </w:r>
      <w:r w:rsidRPr="00633320">
        <w:t xml:space="preserve"> will then be reduced gradually until S</w:t>
      </w:r>
      <w:r w:rsidR="001038B8" w:rsidRPr="00633320">
        <w:t>p</w:t>
      </w:r>
      <w:r w:rsidRPr="00633320">
        <w:t>O</w:t>
      </w:r>
      <w:r w:rsidRPr="00633320">
        <w:rPr>
          <w:vertAlign w:val="subscript"/>
        </w:rPr>
        <w:t>2</w:t>
      </w:r>
      <w:r w:rsidR="00813C42" w:rsidRPr="00633320">
        <w:t xml:space="preserve"> &lt;94% </w:t>
      </w:r>
      <w:r w:rsidR="00813C42" w:rsidRPr="00633320">
        <w:rPr>
          <w:bCs w:val="0"/>
        </w:rPr>
        <w:t xml:space="preserve">(or the participant is receiving room air, ie </w:t>
      </w:r>
      <w:r w:rsidR="00813C42" w:rsidRPr="00633320">
        <w:rPr>
          <w:sz w:val="22"/>
          <w:szCs w:val="22"/>
        </w:rPr>
        <w:t>FiO</w:t>
      </w:r>
      <w:r w:rsidR="00813C42" w:rsidRPr="00633320">
        <w:rPr>
          <w:sz w:val="22"/>
          <w:szCs w:val="22"/>
          <w:vertAlign w:val="subscript"/>
        </w:rPr>
        <w:t>2</w:t>
      </w:r>
      <w:r w:rsidR="00813C42" w:rsidRPr="00633320">
        <w:rPr>
          <w:bCs w:val="0"/>
          <w:vertAlign w:val="subscript"/>
        </w:rPr>
        <w:t xml:space="preserve"> </w:t>
      </w:r>
      <w:r w:rsidR="00813C42" w:rsidRPr="00633320">
        <w:rPr>
          <w:bCs w:val="0"/>
        </w:rPr>
        <w:t>=0.21).</w:t>
      </w:r>
      <w:r w:rsidRPr="00633320">
        <w:t xml:space="preserve"> </w:t>
      </w:r>
    </w:p>
    <w:p w14:paraId="664AFCFC" w14:textId="77777777" w:rsidR="00F31CB6" w:rsidRPr="00633320" w:rsidRDefault="00F31CB6" w:rsidP="00C35106"/>
    <w:p w14:paraId="6ECF0D33" w14:textId="64091CD1" w:rsidR="00F31CB6" w:rsidRPr="00633320" w:rsidRDefault="00F31CB6" w:rsidP="00C35106">
      <w:r w:rsidRPr="00633320">
        <w:t>Short periods of hypoxia (e.g. S</w:t>
      </w:r>
      <w:r w:rsidR="001038B8" w:rsidRPr="00633320">
        <w:t>p</w:t>
      </w:r>
      <w:r w:rsidRPr="00633320">
        <w:t>O</w:t>
      </w:r>
      <w:r w:rsidRPr="00633320">
        <w:rPr>
          <w:vertAlign w:val="subscript"/>
        </w:rPr>
        <w:t>2</w:t>
      </w:r>
      <w:r w:rsidRPr="00633320">
        <w:t xml:space="preserve"> of 80%) are not considered harmful. The participant should be monitored throughout and if they become breathless or distressed after a reduction in FiO</w:t>
      </w:r>
      <w:r w:rsidRPr="00633320">
        <w:rPr>
          <w:vertAlign w:val="subscript"/>
        </w:rPr>
        <w:t>2</w:t>
      </w:r>
      <w:r w:rsidRPr="00633320">
        <w:t xml:space="preserve"> it will be immediately increased. Once S</w:t>
      </w:r>
      <w:r w:rsidR="001038B8" w:rsidRPr="00633320">
        <w:t>p</w:t>
      </w:r>
      <w:r w:rsidRPr="00633320">
        <w:t>O</w:t>
      </w:r>
      <w:r w:rsidRPr="00633320">
        <w:rPr>
          <w:vertAlign w:val="subscript"/>
        </w:rPr>
        <w:t>2</w:t>
      </w:r>
      <w:r w:rsidRPr="00633320">
        <w:t xml:space="preserve"> &lt;94% (or the participant is breathing room air) the details of oxygen delivery mode, S</w:t>
      </w:r>
      <w:r w:rsidR="001038B8" w:rsidRPr="00633320">
        <w:t>p</w:t>
      </w:r>
      <w:r w:rsidRPr="00633320">
        <w:t>O</w:t>
      </w:r>
      <w:r w:rsidRPr="00633320">
        <w:rPr>
          <w:vertAlign w:val="subscript"/>
        </w:rPr>
        <w:t>2</w:t>
      </w:r>
      <w:r w:rsidRPr="00633320">
        <w:t>, FiO</w:t>
      </w:r>
      <w:r w:rsidRPr="00633320">
        <w:rPr>
          <w:vertAlign w:val="subscript"/>
        </w:rPr>
        <w:t>2</w:t>
      </w:r>
      <w:r w:rsidRPr="00633320">
        <w:t xml:space="preserve"> and respiratory rate will be recorded. The participant’s oxygen will then be returned to baseline. Further details will be provided in a Standard Operating Procedure.</w:t>
      </w:r>
    </w:p>
    <w:p w14:paraId="6555C8B9" w14:textId="77777777" w:rsidR="00F31CB6" w:rsidRPr="00633320" w:rsidRDefault="00F31CB6" w:rsidP="00C35106"/>
    <w:p w14:paraId="7856E076" w14:textId="77777777" w:rsidR="00F31CB6" w:rsidRPr="00633320" w:rsidRDefault="00F31CB6" w:rsidP="00C35106">
      <w:pPr>
        <w:rPr>
          <w:b/>
        </w:rPr>
      </w:pPr>
      <w:r w:rsidRPr="00633320">
        <w:rPr>
          <w:b/>
        </w:rPr>
        <w:t>WHO Ordinal Scale</w:t>
      </w:r>
    </w:p>
    <w:p w14:paraId="5A2D0E9D" w14:textId="43BC6E84" w:rsidR="00F31CB6" w:rsidRPr="00633320" w:rsidRDefault="00F31CB6" w:rsidP="00F31CB6">
      <w:pPr>
        <w:rPr>
          <w:bCs w:val="0"/>
        </w:rPr>
      </w:pPr>
      <w:r w:rsidRPr="00633320">
        <w:rPr>
          <w:bCs w:val="0"/>
        </w:rPr>
        <w:t>The World Health Organization have endorsed the use of an ordinal scale as an outcome measure in clinical trials in order to capture the trajectory of patients’ clinical progression and of healthcare resource use.</w:t>
      </w:r>
      <w:hyperlink w:anchor="_ENREF_10" w:tooltip="Marshall, 2020 #29" w:history="1">
        <w:r w:rsidR="00241978" w:rsidRPr="00633320">
          <w:rPr>
            <w:bCs w:val="0"/>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241978" w:rsidRPr="00633320">
          <w:rPr>
            <w:bCs w:val="0"/>
          </w:rPr>
          <w:instrText xml:space="preserve"> ADDIN EN.CITE </w:instrText>
        </w:r>
        <w:r w:rsidR="00241978" w:rsidRPr="00633320">
          <w:rPr>
            <w:bCs w:val="0"/>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241978" w:rsidRPr="00633320">
          <w:rPr>
            <w:bCs w:val="0"/>
          </w:rPr>
          <w:instrText xml:space="preserve"> ADDIN EN.CITE.DATA </w:instrText>
        </w:r>
        <w:r w:rsidR="00241978" w:rsidRPr="00633320">
          <w:rPr>
            <w:bCs w:val="0"/>
          </w:rPr>
        </w:r>
        <w:r w:rsidR="00241978" w:rsidRPr="00633320">
          <w:rPr>
            <w:bCs w:val="0"/>
          </w:rPr>
          <w:fldChar w:fldCharType="end"/>
        </w:r>
        <w:r w:rsidR="00241978" w:rsidRPr="00633320">
          <w:rPr>
            <w:bCs w:val="0"/>
          </w:rPr>
        </w:r>
        <w:r w:rsidR="00241978" w:rsidRPr="00633320">
          <w:rPr>
            <w:bCs w:val="0"/>
          </w:rPr>
          <w:fldChar w:fldCharType="separate"/>
        </w:r>
        <w:r w:rsidR="00241978" w:rsidRPr="00633320">
          <w:rPr>
            <w:bCs w:val="0"/>
            <w:noProof/>
            <w:vertAlign w:val="superscript"/>
          </w:rPr>
          <w:t>10</w:t>
        </w:r>
        <w:r w:rsidR="00241978" w:rsidRPr="00633320">
          <w:rPr>
            <w:bCs w:val="0"/>
          </w:rPr>
          <w:fldChar w:fldCharType="end"/>
        </w:r>
      </w:hyperlink>
      <w:r w:rsidRPr="00633320">
        <w:rPr>
          <w:bCs w:val="0"/>
        </w:rPr>
        <w:t xml:space="preserve"> </w:t>
      </w:r>
    </w:p>
    <w:p w14:paraId="15F18960" w14:textId="3923F24D" w:rsidR="000030E6" w:rsidRPr="00633320" w:rsidRDefault="000030E6" w:rsidP="00F31CB6">
      <w:pPr>
        <w:rPr>
          <w:bCs w:val="0"/>
        </w:rPr>
      </w:pPr>
    </w:p>
    <w:tbl>
      <w:tblPr>
        <w:tblStyle w:val="TableGrid"/>
        <w:tblW w:w="0" w:type="auto"/>
        <w:tblLook w:val="04A0" w:firstRow="1" w:lastRow="0" w:firstColumn="1" w:lastColumn="0" w:noHBand="0" w:noVBand="1"/>
      </w:tblPr>
      <w:tblGrid>
        <w:gridCol w:w="1555"/>
        <w:gridCol w:w="7938"/>
      </w:tblGrid>
      <w:tr w:rsidR="000030E6" w:rsidRPr="00633320" w14:paraId="3983C9B2" w14:textId="77777777" w:rsidTr="000030E6">
        <w:tc>
          <w:tcPr>
            <w:tcW w:w="1555" w:type="dxa"/>
          </w:tcPr>
          <w:p w14:paraId="45AB3CC8" w14:textId="77777777" w:rsidR="000030E6" w:rsidRPr="00633320" w:rsidRDefault="000030E6" w:rsidP="000030E6">
            <w:pPr>
              <w:rPr>
                <w:bCs w:val="0"/>
                <w:sz w:val="22"/>
              </w:rPr>
            </w:pPr>
            <w:r w:rsidRPr="00633320">
              <w:rPr>
                <w:b/>
                <w:sz w:val="22"/>
              </w:rPr>
              <w:t>Score</w:t>
            </w:r>
          </w:p>
        </w:tc>
        <w:tc>
          <w:tcPr>
            <w:tcW w:w="7938" w:type="dxa"/>
          </w:tcPr>
          <w:p w14:paraId="5547AB4F" w14:textId="77777777" w:rsidR="000030E6" w:rsidRPr="00633320" w:rsidRDefault="000030E6" w:rsidP="000030E6">
            <w:pPr>
              <w:rPr>
                <w:bCs w:val="0"/>
                <w:sz w:val="22"/>
              </w:rPr>
            </w:pPr>
            <w:r w:rsidRPr="00633320">
              <w:rPr>
                <w:b/>
                <w:sz w:val="22"/>
              </w:rPr>
              <w:t>Descriptor</w:t>
            </w:r>
          </w:p>
        </w:tc>
      </w:tr>
      <w:tr w:rsidR="000030E6" w:rsidRPr="00633320" w14:paraId="7561A97A" w14:textId="77777777" w:rsidTr="000030E6">
        <w:tc>
          <w:tcPr>
            <w:tcW w:w="1555" w:type="dxa"/>
          </w:tcPr>
          <w:p w14:paraId="0FDD7CE5" w14:textId="77777777" w:rsidR="000030E6" w:rsidRPr="00633320" w:rsidRDefault="000030E6" w:rsidP="000030E6">
            <w:pPr>
              <w:rPr>
                <w:bCs w:val="0"/>
                <w:sz w:val="22"/>
              </w:rPr>
            </w:pPr>
            <w:r w:rsidRPr="00633320">
              <w:rPr>
                <w:bCs w:val="0"/>
                <w:sz w:val="22"/>
              </w:rPr>
              <w:t>1</w:t>
            </w:r>
          </w:p>
        </w:tc>
        <w:tc>
          <w:tcPr>
            <w:tcW w:w="7938" w:type="dxa"/>
          </w:tcPr>
          <w:p w14:paraId="3F0D1EC1" w14:textId="77777777" w:rsidR="000030E6" w:rsidRPr="00633320" w:rsidRDefault="000030E6" w:rsidP="000030E6">
            <w:pPr>
              <w:rPr>
                <w:bCs w:val="0"/>
                <w:sz w:val="22"/>
              </w:rPr>
            </w:pPr>
            <w:r w:rsidRPr="00633320">
              <w:rPr>
                <w:bCs w:val="0"/>
                <w:sz w:val="22"/>
              </w:rPr>
              <w:t>Discharged (alive)</w:t>
            </w:r>
          </w:p>
        </w:tc>
      </w:tr>
      <w:tr w:rsidR="000030E6" w:rsidRPr="00633320" w14:paraId="2D4B839E" w14:textId="77777777" w:rsidTr="000030E6">
        <w:tc>
          <w:tcPr>
            <w:tcW w:w="1555" w:type="dxa"/>
          </w:tcPr>
          <w:p w14:paraId="3EAFA595" w14:textId="77777777" w:rsidR="000030E6" w:rsidRPr="00633320" w:rsidRDefault="000030E6" w:rsidP="000030E6">
            <w:pPr>
              <w:rPr>
                <w:bCs w:val="0"/>
                <w:sz w:val="22"/>
              </w:rPr>
            </w:pPr>
            <w:r w:rsidRPr="00633320">
              <w:rPr>
                <w:bCs w:val="0"/>
                <w:sz w:val="22"/>
              </w:rPr>
              <w:t>2</w:t>
            </w:r>
          </w:p>
        </w:tc>
        <w:tc>
          <w:tcPr>
            <w:tcW w:w="7938" w:type="dxa"/>
          </w:tcPr>
          <w:p w14:paraId="2CB4C08C" w14:textId="55BF0AB9" w:rsidR="000030E6" w:rsidRPr="00633320" w:rsidRDefault="000030E6" w:rsidP="000030E6">
            <w:pPr>
              <w:rPr>
                <w:bCs w:val="0"/>
                <w:sz w:val="22"/>
              </w:rPr>
            </w:pPr>
            <w:r w:rsidRPr="00633320">
              <w:rPr>
                <w:bCs w:val="0"/>
                <w:sz w:val="22"/>
              </w:rPr>
              <w:t>Hospital admission, not requiring supplemental oxygen, no longer requiring medical care (hospitalisation extended for infection control or other nonmedical reasons e.g. social care. Sometimes documented as “medically fit for discharge” or “medically stable for discharge”)</w:t>
            </w:r>
          </w:p>
        </w:tc>
      </w:tr>
      <w:tr w:rsidR="000030E6" w:rsidRPr="00633320" w14:paraId="48648CDE" w14:textId="77777777" w:rsidTr="000030E6">
        <w:tc>
          <w:tcPr>
            <w:tcW w:w="1555" w:type="dxa"/>
          </w:tcPr>
          <w:p w14:paraId="4505062F" w14:textId="77777777" w:rsidR="000030E6" w:rsidRPr="00633320" w:rsidRDefault="000030E6" w:rsidP="000030E6">
            <w:pPr>
              <w:rPr>
                <w:bCs w:val="0"/>
                <w:sz w:val="22"/>
              </w:rPr>
            </w:pPr>
            <w:r w:rsidRPr="00633320">
              <w:rPr>
                <w:bCs w:val="0"/>
                <w:sz w:val="22"/>
              </w:rPr>
              <w:t>3</w:t>
            </w:r>
          </w:p>
        </w:tc>
        <w:tc>
          <w:tcPr>
            <w:tcW w:w="7938" w:type="dxa"/>
          </w:tcPr>
          <w:p w14:paraId="6CCB2558" w14:textId="77777777" w:rsidR="000030E6" w:rsidRPr="00633320" w:rsidRDefault="000030E6" w:rsidP="000030E6">
            <w:pPr>
              <w:rPr>
                <w:bCs w:val="0"/>
                <w:sz w:val="22"/>
              </w:rPr>
            </w:pPr>
            <w:r w:rsidRPr="00633320">
              <w:rPr>
                <w:bCs w:val="0"/>
                <w:sz w:val="22"/>
              </w:rPr>
              <w:t>Hospital admission, not requiring supplemental oxygen, but requiring ongoing medical care</w:t>
            </w:r>
          </w:p>
        </w:tc>
      </w:tr>
      <w:tr w:rsidR="000030E6" w:rsidRPr="00633320" w14:paraId="0E909AA0" w14:textId="77777777" w:rsidTr="000030E6">
        <w:tc>
          <w:tcPr>
            <w:tcW w:w="1555" w:type="dxa"/>
          </w:tcPr>
          <w:p w14:paraId="547CE9B4" w14:textId="77777777" w:rsidR="000030E6" w:rsidRPr="00633320" w:rsidRDefault="000030E6" w:rsidP="000030E6">
            <w:pPr>
              <w:rPr>
                <w:bCs w:val="0"/>
                <w:sz w:val="22"/>
              </w:rPr>
            </w:pPr>
            <w:r w:rsidRPr="00633320">
              <w:rPr>
                <w:bCs w:val="0"/>
                <w:sz w:val="22"/>
              </w:rPr>
              <w:t>4</w:t>
            </w:r>
          </w:p>
        </w:tc>
        <w:tc>
          <w:tcPr>
            <w:tcW w:w="7938" w:type="dxa"/>
          </w:tcPr>
          <w:p w14:paraId="571E7C0D" w14:textId="77777777" w:rsidR="000030E6" w:rsidRPr="00633320" w:rsidRDefault="000030E6" w:rsidP="000030E6">
            <w:pPr>
              <w:rPr>
                <w:bCs w:val="0"/>
                <w:sz w:val="22"/>
              </w:rPr>
            </w:pPr>
            <w:r w:rsidRPr="00633320">
              <w:rPr>
                <w:bCs w:val="0"/>
                <w:sz w:val="22"/>
              </w:rPr>
              <w:t xml:space="preserve">Hospital admission, requiring supplemental oxygen </w:t>
            </w:r>
          </w:p>
          <w:p w14:paraId="4789DA82" w14:textId="77777777" w:rsidR="000030E6" w:rsidRPr="00633320" w:rsidRDefault="000030E6" w:rsidP="000030E6">
            <w:pPr>
              <w:rPr>
                <w:bCs w:val="0"/>
                <w:sz w:val="22"/>
              </w:rPr>
            </w:pPr>
            <w:r w:rsidRPr="00633320">
              <w:rPr>
                <w:bCs w:val="0"/>
                <w:sz w:val="22"/>
              </w:rPr>
              <w:t>(by face mask or nasal prongs)</w:t>
            </w:r>
          </w:p>
        </w:tc>
      </w:tr>
      <w:tr w:rsidR="000030E6" w:rsidRPr="00633320" w14:paraId="0455EBDC" w14:textId="77777777" w:rsidTr="000030E6">
        <w:tc>
          <w:tcPr>
            <w:tcW w:w="1555" w:type="dxa"/>
          </w:tcPr>
          <w:p w14:paraId="5C88A718" w14:textId="77777777" w:rsidR="000030E6" w:rsidRPr="00633320" w:rsidRDefault="000030E6" w:rsidP="000030E6">
            <w:pPr>
              <w:rPr>
                <w:bCs w:val="0"/>
                <w:sz w:val="22"/>
              </w:rPr>
            </w:pPr>
            <w:r w:rsidRPr="00633320">
              <w:rPr>
                <w:bCs w:val="0"/>
                <w:sz w:val="22"/>
              </w:rPr>
              <w:t>5</w:t>
            </w:r>
          </w:p>
        </w:tc>
        <w:tc>
          <w:tcPr>
            <w:tcW w:w="7938" w:type="dxa"/>
          </w:tcPr>
          <w:p w14:paraId="017F1BB0" w14:textId="348773C9" w:rsidR="000030E6" w:rsidRPr="00633320" w:rsidRDefault="000030E6" w:rsidP="001038B8">
            <w:pPr>
              <w:rPr>
                <w:bCs w:val="0"/>
                <w:sz w:val="22"/>
              </w:rPr>
            </w:pPr>
            <w:r w:rsidRPr="00633320">
              <w:rPr>
                <w:bCs w:val="0"/>
                <w:sz w:val="22"/>
              </w:rPr>
              <w:t xml:space="preserve">Hospital admission, requiring high flow nasal oxygen, </w:t>
            </w:r>
            <w:r w:rsidR="001038B8" w:rsidRPr="00633320">
              <w:rPr>
                <w:bCs w:val="0"/>
                <w:sz w:val="22"/>
              </w:rPr>
              <w:t xml:space="preserve">continuous positive airways pressure or </w:t>
            </w:r>
            <w:r w:rsidRPr="00633320">
              <w:rPr>
                <w:bCs w:val="0"/>
                <w:sz w:val="22"/>
              </w:rPr>
              <w:t>non-invasive ventilation</w:t>
            </w:r>
          </w:p>
        </w:tc>
      </w:tr>
      <w:tr w:rsidR="000030E6" w:rsidRPr="00633320" w14:paraId="3B63FF79" w14:textId="77777777" w:rsidTr="000030E6">
        <w:tc>
          <w:tcPr>
            <w:tcW w:w="1555" w:type="dxa"/>
          </w:tcPr>
          <w:p w14:paraId="6F45FDE2" w14:textId="77777777" w:rsidR="000030E6" w:rsidRPr="00633320" w:rsidRDefault="000030E6" w:rsidP="000030E6">
            <w:pPr>
              <w:rPr>
                <w:bCs w:val="0"/>
                <w:sz w:val="22"/>
              </w:rPr>
            </w:pPr>
            <w:r w:rsidRPr="00633320">
              <w:rPr>
                <w:bCs w:val="0"/>
                <w:sz w:val="22"/>
              </w:rPr>
              <w:t>6</w:t>
            </w:r>
          </w:p>
        </w:tc>
        <w:tc>
          <w:tcPr>
            <w:tcW w:w="7938" w:type="dxa"/>
          </w:tcPr>
          <w:p w14:paraId="6B29BDD2" w14:textId="77777777" w:rsidR="000030E6" w:rsidRPr="00633320" w:rsidRDefault="000030E6" w:rsidP="000030E6">
            <w:pPr>
              <w:rPr>
                <w:bCs w:val="0"/>
                <w:sz w:val="22"/>
              </w:rPr>
            </w:pPr>
            <w:r w:rsidRPr="00633320">
              <w:rPr>
                <w:bCs w:val="0"/>
                <w:sz w:val="22"/>
              </w:rPr>
              <w:t>Hospital admission, requiring invasive mechanical ventilation or extracorporeal membrane oxygenation (ECMO)</w:t>
            </w:r>
          </w:p>
        </w:tc>
      </w:tr>
      <w:tr w:rsidR="000030E6" w:rsidRPr="00633320" w14:paraId="511680E5" w14:textId="77777777" w:rsidTr="000030E6">
        <w:tc>
          <w:tcPr>
            <w:tcW w:w="1555" w:type="dxa"/>
          </w:tcPr>
          <w:p w14:paraId="064CAB3D" w14:textId="77777777" w:rsidR="000030E6" w:rsidRPr="00633320" w:rsidRDefault="000030E6" w:rsidP="000030E6">
            <w:pPr>
              <w:rPr>
                <w:bCs w:val="0"/>
                <w:sz w:val="22"/>
              </w:rPr>
            </w:pPr>
            <w:r w:rsidRPr="00633320">
              <w:rPr>
                <w:bCs w:val="0"/>
                <w:sz w:val="22"/>
              </w:rPr>
              <w:t>7</w:t>
            </w:r>
          </w:p>
        </w:tc>
        <w:tc>
          <w:tcPr>
            <w:tcW w:w="7938" w:type="dxa"/>
          </w:tcPr>
          <w:p w14:paraId="4651F450" w14:textId="77777777" w:rsidR="000030E6" w:rsidRPr="00633320" w:rsidRDefault="000030E6" w:rsidP="000030E6">
            <w:pPr>
              <w:rPr>
                <w:bCs w:val="0"/>
                <w:sz w:val="22"/>
              </w:rPr>
            </w:pPr>
            <w:r w:rsidRPr="00633320">
              <w:rPr>
                <w:bCs w:val="0"/>
                <w:sz w:val="22"/>
              </w:rPr>
              <w:t>Death</w:t>
            </w:r>
          </w:p>
        </w:tc>
      </w:tr>
    </w:tbl>
    <w:p w14:paraId="331347BE" w14:textId="6DA9FFDA" w:rsidR="0076075F" w:rsidRPr="00633320" w:rsidRDefault="0076075F" w:rsidP="00F31CB6">
      <w:pPr>
        <w:rPr>
          <w:bCs w:val="0"/>
        </w:rPr>
      </w:pPr>
    </w:p>
    <w:p w14:paraId="2DC93D2A" w14:textId="77777777" w:rsidR="0076075F" w:rsidRPr="00633320" w:rsidRDefault="0076075F">
      <w:pPr>
        <w:autoSpaceDE/>
        <w:autoSpaceDN/>
        <w:adjustRightInd/>
        <w:contextualSpacing w:val="0"/>
        <w:jc w:val="left"/>
        <w:rPr>
          <w:bCs w:val="0"/>
        </w:rPr>
      </w:pPr>
      <w:r w:rsidRPr="00633320">
        <w:rPr>
          <w:bCs w:val="0"/>
        </w:rPr>
        <w:br w:type="page"/>
      </w:r>
    </w:p>
    <w:p w14:paraId="2A2D3333" w14:textId="7DAA7C7F" w:rsidR="004B65DD" w:rsidRPr="00633320" w:rsidRDefault="004B65DD" w:rsidP="001B27CF">
      <w:pPr>
        <w:pStyle w:val="Heading2"/>
        <w:rPr>
          <w:lang w:val="en-GB"/>
        </w:rPr>
      </w:pPr>
      <w:bookmarkStart w:id="548" w:name="_Toc75948816"/>
      <w:r w:rsidRPr="00633320">
        <w:rPr>
          <w:lang w:val="en-GB"/>
        </w:rPr>
        <w:lastRenderedPageBreak/>
        <w:t xml:space="preserve">Appendix </w:t>
      </w:r>
      <w:r w:rsidR="00C35106" w:rsidRPr="00633320">
        <w:rPr>
          <w:lang w:val="en-GB"/>
        </w:rPr>
        <w:t>6</w:t>
      </w:r>
      <w:r w:rsidRPr="00633320">
        <w:rPr>
          <w:lang w:val="en-GB"/>
        </w:rPr>
        <w:t>: Organisational Structure and Responsibilities</w:t>
      </w:r>
      <w:bookmarkEnd w:id="535"/>
      <w:bookmarkEnd w:id="536"/>
      <w:bookmarkEnd w:id="537"/>
      <w:bookmarkEnd w:id="543"/>
      <w:bookmarkEnd w:id="544"/>
      <w:bookmarkEnd w:id="546"/>
      <w:bookmarkEnd w:id="548"/>
      <w:r w:rsidR="00C43BB8" w:rsidRPr="00633320">
        <w:rPr>
          <w:lang w:val="en-GB"/>
        </w:rPr>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77777777"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941714" w:rsidRPr="00633320">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0286D5AF"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Section </w:t>
      </w:r>
      <w:r w:rsidR="00282473" w:rsidRPr="00633320">
        <w:fldChar w:fldCharType="begin"/>
      </w:r>
      <w:r w:rsidR="00282473" w:rsidRPr="00633320">
        <w:instrText xml:space="preserve"> REF _Ref34926130 \r \h </w:instrText>
      </w:r>
      <w:r w:rsidR="005B5E0B" w:rsidRPr="00633320">
        <w:instrText xml:space="preserve"> \* MERGEFORMAT </w:instrText>
      </w:r>
      <w:r w:rsidR="00282473" w:rsidRPr="00633320">
        <w:fldChar w:fldCharType="separate"/>
      </w:r>
      <w:r w:rsidR="001B483C">
        <w:t>0</w:t>
      </w:r>
      <w:r w:rsidR="00282473" w:rsidRPr="00633320">
        <w:fldChar w:fldCharType="end"/>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34BBC39" w:rsidR="00DD3BD1" w:rsidRPr="00633320" w:rsidRDefault="00DD3BD1" w:rsidP="00DD3BD1">
      <w:r w:rsidRPr="00633320">
        <w:t xml:space="preserve">The </w:t>
      </w:r>
      <w:r w:rsidR="007A567D">
        <w:t>international</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71901463"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a change in the protocol (e.g.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77777777"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safety information in line with the protocol 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p>
    <w:p w14:paraId="10456597" w14:textId="7777777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1AD9D27C" w14:textId="77777777" w:rsidR="00E5671F" w:rsidRPr="00633320" w:rsidRDefault="00E5671F" w:rsidP="00F123A0"/>
    <w:p w14:paraId="316CABB3" w14:textId="77777777" w:rsidR="00E5671F" w:rsidRPr="00633320" w:rsidRDefault="00E5671F" w:rsidP="00F123A0"/>
    <w:p w14:paraId="78A58158" w14:textId="713A7D54" w:rsidR="004B65DD" w:rsidRPr="00633320" w:rsidRDefault="00213C58" w:rsidP="00C35106">
      <w:pPr>
        <w:rPr>
          <w:b/>
        </w:rPr>
      </w:pPr>
      <w:bookmarkStart w:id="549" w:name="_Toc266112760"/>
      <w:bookmarkStart w:id="550" w:name="_Toc267579323"/>
      <w:bookmarkStart w:id="551" w:name="_Toc268860992"/>
      <w:bookmarkStart w:id="552" w:name="_Ref34926130"/>
      <w:bookmarkStart w:id="553" w:name="_Toc38099282"/>
      <w:bookmarkStart w:id="554" w:name="_Toc44674879"/>
      <w:bookmarkEnd w:id="549"/>
      <w:bookmarkEnd w:id="550"/>
      <w:bookmarkEnd w:id="551"/>
      <w:r w:rsidRPr="00633320">
        <w:rPr>
          <w:b/>
        </w:rPr>
        <w:t>Organisational Details</w:t>
      </w:r>
      <w:bookmarkEnd w:id="552"/>
      <w:bookmarkEnd w:id="553"/>
      <w:bookmarkEnd w:id="554"/>
    </w:p>
    <w:p w14:paraId="00600C5A" w14:textId="77777777" w:rsidR="006246F1" w:rsidRPr="00633320" w:rsidRDefault="006246F1" w:rsidP="00F123A0"/>
    <w:p w14:paraId="7FC68413" w14:textId="77777777" w:rsidR="0091798C" w:rsidRPr="00633320" w:rsidRDefault="0091798C" w:rsidP="00F123A0"/>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5F6560E8" w:rsidR="00F431AF" w:rsidRPr="00633320" w:rsidRDefault="009A510F" w:rsidP="00954DCA">
            <w:pPr>
              <w:rPr>
                <w:sz w:val="20"/>
              </w:rPr>
            </w:pPr>
            <w:r w:rsidRPr="00633320">
              <w:rPr>
                <w:sz w:val="20"/>
              </w:rPr>
              <w:t xml:space="preserve">Kenneth Baillie (Scotland Lead), </w:t>
            </w:r>
            <w:r w:rsidR="000E17A4" w:rsidRPr="00633320">
              <w:rPr>
                <w:sz w:val="20"/>
              </w:rPr>
              <w:t xml:space="preserve">Maya Buch, </w:t>
            </w:r>
            <w:r w:rsidR="005F61D0" w:rsidRPr="00633320">
              <w:rPr>
                <w:sz w:val="20"/>
              </w:rPr>
              <w:t xml:space="preserve">Lucy Chappell, 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(South East Asia Lead</w:t>
            </w:r>
            <w:r w:rsidR="007405B8" w:rsidRPr="00633320">
              <w:rPr>
                <w:sz w:val="20"/>
              </w:rPr>
              <w:t>s</w:t>
            </w:r>
            <w:r w:rsidR="005D3229" w:rsidRPr="00633320">
              <w:rPr>
                <w:sz w:val="20"/>
              </w:rPr>
              <w:t>)</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7061841C" w14:textId="77777777" w:rsidR="009B52F6" w:rsidRPr="00633320" w:rsidRDefault="009B52F6" w:rsidP="00F123A0"/>
    <w:p w14:paraId="5DBA8BC9" w14:textId="5726A1A0" w:rsidR="00265C27" w:rsidRPr="00633320" w:rsidRDefault="00533A93" w:rsidP="00265C27">
      <w:pPr>
        <w:rPr>
          <w:b/>
        </w:rPr>
      </w:pPr>
      <w:r w:rsidRPr="00633320">
        <w:rPr>
          <w:b/>
        </w:rPr>
        <w:t>International</w:t>
      </w:r>
      <w:r w:rsidR="00DD3BD1" w:rsidRPr="00633320">
        <w:rPr>
          <w:b/>
        </w:rPr>
        <w:t xml:space="preserve"> </w:t>
      </w:r>
      <w:r w:rsidR="00265C27" w:rsidRPr="00633320">
        <w:rPr>
          <w:b/>
        </w:rPr>
        <w:t>Steering Committee</w:t>
      </w:r>
    </w:p>
    <w:p w14:paraId="1327176E" w14:textId="77777777" w:rsidR="00265C27" w:rsidRPr="00633320" w:rsidRDefault="00265C27" w:rsidP="00F123A0"/>
    <w:p w14:paraId="52532D4E" w14:textId="60538EB7"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4C53C284"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 xml:space="preserve">Raph Hamers, </w:t>
      </w:r>
      <w:r w:rsidR="00533A93" w:rsidRPr="00633320">
        <w:rPr>
          <w:sz w:val="20"/>
        </w:rPr>
        <w:t xml:space="preserve">John Amuasi, </w:t>
      </w:r>
      <w:r w:rsidRPr="00633320">
        <w:rPr>
          <w:sz w:val="20"/>
        </w:rPr>
        <w:t>Peter Horby</w:t>
      </w:r>
    </w:p>
    <w:p w14:paraId="681621E0" w14:textId="77777777" w:rsidR="004B65DD" w:rsidRPr="00633320" w:rsidRDefault="004B65DD" w:rsidP="00F123A0"/>
    <w:p w14:paraId="341E8A62" w14:textId="77777777"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tbl>
    <w:p w14:paraId="66229114" w14:textId="77777777" w:rsidR="00380300" w:rsidRPr="00633320" w:rsidRDefault="00380300" w:rsidP="00F123A0"/>
    <w:bookmarkEnd w:id="499"/>
    <w:bookmarkEnd w:id="500"/>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555" w:name="_Toc44674880"/>
      <w:bookmarkStart w:id="556" w:name="_Toc75948817"/>
      <w:r w:rsidRPr="00633320">
        <w:lastRenderedPageBreak/>
        <w:t>REFERENCES</w:t>
      </w:r>
      <w:bookmarkEnd w:id="555"/>
      <w:bookmarkEnd w:id="556"/>
    </w:p>
    <w:p w14:paraId="1B3FDED9" w14:textId="77777777" w:rsidR="00241978" w:rsidRPr="00241978" w:rsidRDefault="00A46DE7" w:rsidP="00241978">
      <w:pPr>
        <w:pStyle w:val="EndNoteBibliography"/>
        <w:spacing w:after="240"/>
      </w:pPr>
      <w:r w:rsidRPr="00633320">
        <w:fldChar w:fldCharType="begin"/>
      </w:r>
      <w:r w:rsidRPr="00633320">
        <w:instrText xml:space="preserve"> ADDIN EN.REFLIST </w:instrText>
      </w:r>
      <w:r w:rsidRPr="00633320">
        <w:fldChar w:fldCharType="separate"/>
      </w:r>
      <w:bookmarkStart w:id="557" w:name="_ENREF_1"/>
      <w:r w:rsidR="00241978" w:rsidRPr="00241978">
        <w:t>1.</w:t>
      </w:r>
      <w:r w:rsidR="00241978" w:rsidRPr="00241978">
        <w:tab/>
        <w:t>Zhu N, Zhang D, Wang W, et al. A Novel Coronavirus from Patients with Pneumonia in China, 2019. N Engl J Med 2020;382:727-33.</w:t>
      </w:r>
      <w:bookmarkEnd w:id="557"/>
    </w:p>
    <w:p w14:paraId="2F39D122" w14:textId="77777777" w:rsidR="00241978" w:rsidRPr="00241978" w:rsidRDefault="00241978" w:rsidP="00241978">
      <w:pPr>
        <w:pStyle w:val="EndNoteBibliography"/>
        <w:spacing w:after="240"/>
      </w:pPr>
      <w:bookmarkStart w:id="558" w:name="_ENREF_2"/>
      <w:r w:rsidRPr="00241978">
        <w:t>2.</w:t>
      </w:r>
      <w:r w:rsidRPr="00241978">
        <w:tab/>
        <w:t>Shi R, Shan C, Duan X, et al. A human neutralizing antibody targets the receptor-binding site of SARS-CoV-2. Nature 2020;584:120-4.</w:t>
      </w:r>
      <w:bookmarkEnd w:id="558"/>
    </w:p>
    <w:p w14:paraId="48718370" w14:textId="77777777" w:rsidR="00241978" w:rsidRPr="00241978" w:rsidRDefault="00241978" w:rsidP="00241978">
      <w:pPr>
        <w:pStyle w:val="EndNoteBibliography"/>
        <w:spacing w:after="240"/>
      </w:pPr>
      <w:bookmarkStart w:id="559" w:name="_ENREF_3"/>
      <w:r w:rsidRPr="00241978">
        <w:t>3.</w:t>
      </w:r>
      <w:r w:rsidRPr="00241978">
        <w:tab/>
        <w:t>Huang C, Wang Y, Li X, et al. Clinical features of patients infected with 2019 novel coronavirus in Wuhan, China. Lancet 2020;395:497-506.</w:t>
      </w:r>
      <w:bookmarkEnd w:id="559"/>
    </w:p>
    <w:p w14:paraId="2409B0E1" w14:textId="77777777" w:rsidR="00241978" w:rsidRPr="00241978" w:rsidRDefault="00241978" w:rsidP="00241978">
      <w:pPr>
        <w:pStyle w:val="EndNoteBibliography"/>
        <w:spacing w:after="240"/>
      </w:pPr>
      <w:bookmarkStart w:id="560" w:name="_ENREF_4"/>
      <w:r w:rsidRPr="00241978">
        <w:t>4.</w:t>
      </w:r>
      <w:r w:rsidRPr="00241978">
        <w:tab/>
        <w:t>Wang D, Hu B, Hu C, et al. Clinical Characteristics of 138 Hospitalized Patients With 2019 Novel Coronavirus-Infected Pneumonia in Wuhan, China. JAMA 2020.</w:t>
      </w:r>
      <w:bookmarkEnd w:id="560"/>
    </w:p>
    <w:p w14:paraId="269AA263" w14:textId="77777777" w:rsidR="00241978" w:rsidRPr="00241978" w:rsidRDefault="00241978" w:rsidP="00241978">
      <w:pPr>
        <w:pStyle w:val="EndNoteBibliography"/>
        <w:spacing w:after="240"/>
      </w:pPr>
      <w:bookmarkStart w:id="561" w:name="_ENREF_5"/>
      <w:r w:rsidRPr="00241978">
        <w:t>5.</w:t>
      </w:r>
      <w:r w:rsidRPr="00241978">
        <w:tab/>
        <w:t>Whittaker E, Bamford A, Kenny J, et al. Clinical Characteristics of 58 Children With a Pediatric Inflammatory Multisystem Syndrome Temporally Associated With SARS-CoV-2. JAMA 2020.</w:t>
      </w:r>
      <w:bookmarkEnd w:id="561"/>
    </w:p>
    <w:p w14:paraId="53BCF18D" w14:textId="77777777" w:rsidR="00241978" w:rsidRPr="00241978" w:rsidRDefault="00241978" w:rsidP="00241978">
      <w:pPr>
        <w:pStyle w:val="EndNoteBibliography"/>
        <w:spacing w:after="240"/>
      </w:pPr>
      <w:bookmarkStart w:id="562" w:name="_ENREF_6"/>
      <w:r w:rsidRPr="00241978">
        <w:t>6.</w:t>
      </w:r>
      <w:r w:rsidRPr="00241978">
        <w:tab/>
        <w:t>Chen N, Zhou M, Dong X, et al. Epidemiological and clinical characteristics of 99 cases of 2019 novel coronavirus pneumonia in Wuhan, China: a descriptive study. Lancet 2020;395:507-13.</w:t>
      </w:r>
      <w:bookmarkEnd w:id="562"/>
    </w:p>
    <w:p w14:paraId="7B756815" w14:textId="77777777" w:rsidR="00241978" w:rsidRPr="00241978" w:rsidRDefault="00241978" w:rsidP="00241978">
      <w:pPr>
        <w:pStyle w:val="EndNoteBibliography"/>
        <w:spacing w:after="240"/>
      </w:pPr>
      <w:bookmarkStart w:id="563" w:name="_ENREF_7"/>
      <w:r w:rsidRPr="00241978">
        <w:t>7.</w:t>
      </w:r>
      <w:r w:rsidRPr="00241978">
        <w:tab/>
        <w:t>Mehta P, McAuley DF, Brown M, et al. COVID-19: consider cytokine storm syndromes and immunosuppression. Lancet 2020;395:1033-4.</w:t>
      </w:r>
      <w:bookmarkEnd w:id="563"/>
    </w:p>
    <w:p w14:paraId="0731BC27" w14:textId="77777777" w:rsidR="00241978" w:rsidRPr="00241978" w:rsidRDefault="00241978" w:rsidP="00241978">
      <w:pPr>
        <w:pStyle w:val="EndNoteBibliography"/>
        <w:spacing w:after="240"/>
      </w:pPr>
      <w:bookmarkStart w:id="564" w:name="_ENREF_8"/>
      <w:r w:rsidRPr="00241978">
        <w:t>8.</w:t>
      </w:r>
      <w:r w:rsidRPr="00241978">
        <w:tab/>
        <w:t>Ruan Q, Yang K, Wang W, Jiang L, Song J. Clinical predictors of mortality due to COVID-19 based on an analysis of data of 150 patients from Wuhan, China. Intensive Care Med 2020;46:846-8.</w:t>
      </w:r>
      <w:bookmarkEnd w:id="564"/>
    </w:p>
    <w:p w14:paraId="6F82264F" w14:textId="77777777" w:rsidR="00241978" w:rsidRPr="00241978" w:rsidRDefault="00241978" w:rsidP="00241978">
      <w:pPr>
        <w:pStyle w:val="EndNoteBibliography"/>
        <w:spacing w:after="240"/>
      </w:pPr>
      <w:bookmarkStart w:id="565" w:name="_ENREF_9"/>
      <w:r w:rsidRPr="00241978">
        <w:t>9.</w:t>
      </w:r>
      <w:r w:rsidRPr="00241978">
        <w:tab/>
        <w:t>Zhou F, Yu T, Du R, et al. Clinical course and risk factors for mortality of adult inpatients with COVID-19 in Wuhan, China: a retrospective cohort study. Lancet 2020;395:1054-62.</w:t>
      </w:r>
      <w:bookmarkEnd w:id="565"/>
    </w:p>
    <w:p w14:paraId="391D7396" w14:textId="77777777" w:rsidR="00241978" w:rsidRPr="00241978" w:rsidRDefault="00241978" w:rsidP="00241978">
      <w:pPr>
        <w:pStyle w:val="EndNoteBibliography"/>
        <w:spacing w:after="240"/>
      </w:pPr>
      <w:bookmarkStart w:id="566" w:name="_ENREF_10"/>
      <w:r w:rsidRPr="00241978">
        <w:t>10.</w:t>
      </w:r>
      <w:r w:rsidRPr="00241978">
        <w:tab/>
        <w:t>Marshall JC, Murthy S, Diaz J, et al. A minimal common outcome measure set for COVID-19 clinical research. The Lancet Infectious Diseases 2020;20:e192-e7.</w:t>
      </w:r>
      <w:bookmarkEnd w:id="566"/>
    </w:p>
    <w:p w14:paraId="18C0B9CE" w14:textId="77777777" w:rsidR="00241978" w:rsidRPr="00241978" w:rsidRDefault="00241978" w:rsidP="00241978">
      <w:pPr>
        <w:pStyle w:val="EndNoteBibliography"/>
        <w:spacing w:after="240"/>
      </w:pPr>
      <w:bookmarkStart w:id="567" w:name="_ENREF_11"/>
      <w:r w:rsidRPr="00241978">
        <w:t>11.</w:t>
      </w:r>
      <w:r w:rsidRPr="00241978">
        <w:tab/>
        <w:t>Venet D, Doffagne E, Burzykowski T, et al. A statistical approach to central monitoring of data quality in clinical trials. Clin Trials 2012;9:705-13.</w:t>
      </w:r>
      <w:bookmarkEnd w:id="567"/>
    </w:p>
    <w:p w14:paraId="172A37CC" w14:textId="0A57C2BE" w:rsidR="00241978" w:rsidRPr="00241978" w:rsidRDefault="00241978" w:rsidP="00241978">
      <w:pPr>
        <w:pStyle w:val="EndNoteBibliography"/>
        <w:spacing w:after="240"/>
      </w:pPr>
      <w:bookmarkStart w:id="568" w:name="_ENREF_12"/>
      <w:r w:rsidRPr="00241978">
        <w:t>12.</w:t>
      </w:r>
      <w:r w:rsidRPr="00241978">
        <w:tab/>
        <w:t xml:space="preserve">Oversight of Clinical Investigations--A Risk-Based Approach to Monitoring. 2013. (Accessed 18 August 2017, at </w:t>
      </w:r>
      <w:hyperlink r:id="rId17" w:history="1">
        <w:r w:rsidRPr="00241978">
          <w:rPr>
            <w:rStyle w:val="Hyperlink"/>
            <w:rFonts w:cs="Arial"/>
          </w:rPr>
          <w:t>https://www.fda.gov/downloads/Drugs/GuidanceComplianceRegulatoryInformation/Guidances/UCM269919.pdf</w:t>
        </w:r>
      </w:hyperlink>
      <w:r w:rsidRPr="00241978">
        <w:t>.)</w:t>
      </w:r>
      <w:bookmarkEnd w:id="568"/>
    </w:p>
    <w:p w14:paraId="02B03D27" w14:textId="77777777" w:rsidR="00241978" w:rsidRPr="00241978" w:rsidRDefault="00241978" w:rsidP="00241978">
      <w:pPr>
        <w:pStyle w:val="EndNoteBibliography"/>
        <w:spacing w:after="240"/>
      </w:pPr>
      <w:bookmarkStart w:id="569" w:name="_ENREF_13"/>
      <w:r w:rsidRPr="00241978">
        <w:t>13.</w:t>
      </w:r>
      <w:r w:rsidRPr="00241978">
        <w:tab/>
        <w:t>Lau SKP, Lau CCY, Chan KH, et al. Delayed induction of proinflammatory cytokines and suppression of innate antiviral response by the novel Middle East respiratory syndrome coronavirus: implications for pathogenesis and treatment. J Gen Virol 2013;94:2679-90.</w:t>
      </w:r>
      <w:bookmarkEnd w:id="569"/>
    </w:p>
    <w:p w14:paraId="5D115BE1" w14:textId="77777777" w:rsidR="00241978" w:rsidRPr="00241978" w:rsidRDefault="00241978" w:rsidP="00241978">
      <w:pPr>
        <w:pStyle w:val="EndNoteBibliography"/>
        <w:spacing w:after="240"/>
      </w:pPr>
      <w:bookmarkStart w:id="570" w:name="_ENREF_14"/>
      <w:r w:rsidRPr="00241978">
        <w:t>14.</w:t>
      </w:r>
      <w:r w:rsidRPr="00241978">
        <w:tab/>
        <w:t>de Jong MD, Simmons CP, Thanh TT, et al. Fatal outcome of human influenza A (H5N1) is associated with high viral load and hypercytokinemia. Nat Med 2006;12:1203-7.</w:t>
      </w:r>
      <w:bookmarkEnd w:id="570"/>
    </w:p>
    <w:p w14:paraId="2F543D8E" w14:textId="77777777" w:rsidR="00241978" w:rsidRPr="00241978" w:rsidRDefault="00241978" w:rsidP="00241978">
      <w:pPr>
        <w:pStyle w:val="EndNoteBibliography"/>
        <w:spacing w:after="240"/>
      </w:pPr>
      <w:bookmarkStart w:id="571" w:name="_ENREF_15"/>
      <w:r w:rsidRPr="00241978">
        <w:t>15.</w:t>
      </w:r>
      <w:r w:rsidRPr="00241978">
        <w:tab/>
        <w:t>Liu Q, Zhou YH, Yang ZQ. The cytokine storm of severe influenza and development of immunomodulatory therapy. Cell Mol Immunol 2016;13:3-10.</w:t>
      </w:r>
      <w:bookmarkEnd w:id="571"/>
    </w:p>
    <w:p w14:paraId="74ED5E33" w14:textId="77777777" w:rsidR="00241978" w:rsidRPr="00241978" w:rsidRDefault="00241978" w:rsidP="00241978">
      <w:pPr>
        <w:pStyle w:val="EndNoteBibliography"/>
        <w:spacing w:after="240"/>
      </w:pPr>
      <w:bookmarkStart w:id="572" w:name="_ENREF_16"/>
      <w:r w:rsidRPr="00241978">
        <w:t>16.</w:t>
      </w:r>
      <w:r w:rsidRPr="00241978">
        <w:tab/>
        <w:t>Short KR, Veeris R, Leijten LM, et al. Proinflammatory Cytokine Responses in Extra-Respiratory Tissues During Severe Influenza. J Infect Dis 2017;216:829-33.</w:t>
      </w:r>
      <w:bookmarkEnd w:id="572"/>
    </w:p>
    <w:p w14:paraId="136BFF67" w14:textId="77777777" w:rsidR="00241978" w:rsidRPr="00241978" w:rsidRDefault="00241978" w:rsidP="00241978">
      <w:pPr>
        <w:pStyle w:val="EndNoteBibliography"/>
        <w:spacing w:after="240"/>
      </w:pPr>
      <w:bookmarkStart w:id="573" w:name="_ENREF_17"/>
      <w:r w:rsidRPr="00241978">
        <w:t>17.</w:t>
      </w:r>
      <w:r w:rsidRPr="00241978">
        <w:tab/>
        <w:t>Xu Z, Shi L, Wang Y, et al. Pathological findings of COVID-19 associated with acute respiratory distress syndrome. Lancet Respir Med 2020;8:420-2.</w:t>
      </w:r>
      <w:bookmarkEnd w:id="573"/>
    </w:p>
    <w:p w14:paraId="5F19E17F" w14:textId="77777777" w:rsidR="00241978" w:rsidRPr="00241978" w:rsidRDefault="00241978" w:rsidP="00241978">
      <w:pPr>
        <w:pStyle w:val="EndNoteBibliography"/>
        <w:spacing w:after="240"/>
      </w:pPr>
      <w:bookmarkStart w:id="574" w:name="_ENREF_18"/>
      <w:r w:rsidRPr="00241978">
        <w:t>18.</w:t>
      </w:r>
      <w:r w:rsidRPr="00241978">
        <w:tab/>
        <w:t>RECOVERY Collaborative Group, Horby P, Lim WS, et al. Dexamethasone in Hospitalized Patients with Covid-19. N Engl J Med 2021;384:693-704.</w:t>
      </w:r>
      <w:bookmarkEnd w:id="574"/>
    </w:p>
    <w:p w14:paraId="24ED7834" w14:textId="77777777" w:rsidR="00241978" w:rsidRPr="00241978" w:rsidRDefault="00241978" w:rsidP="00241978">
      <w:pPr>
        <w:pStyle w:val="EndNoteBibliography"/>
        <w:spacing w:after="240"/>
      </w:pPr>
      <w:bookmarkStart w:id="575" w:name="_ENREF_19"/>
      <w:r w:rsidRPr="00241978">
        <w:t>19.</w:t>
      </w:r>
      <w:r w:rsidRPr="00241978">
        <w:tab/>
        <w:t>W. H. O. Rapid Evidence Appraisal for COVID-19 Therapies Working Group, Sterne JAC, Murthy S, et al. Association Between Administration of Systemic Corticosteroids and Mortality Among Critically Ill Patients With COVID-19: A Meta-analysis. JAMA 2020;324:1330-41.</w:t>
      </w:r>
      <w:bookmarkEnd w:id="575"/>
    </w:p>
    <w:p w14:paraId="07E19FAE" w14:textId="77777777" w:rsidR="00241978" w:rsidRPr="00241978" w:rsidRDefault="00241978" w:rsidP="00241978">
      <w:pPr>
        <w:pStyle w:val="EndNoteBibliography"/>
        <w:spacing w:after="240"/>
      </w:pPr>
      <w:bookmarkStart w:id="576" w:name="_ENREF_20"/>
      <w:r w:rsidRPr="00241978">
        <w:t>20.</w:t>
      </w:r>
      <w:r w:rsidRPr="00241978">
        <w:tab/>
        <w:t>Stahn C, Buttgereit F. Genomic and nongenomic effects of glucocorticoids. Nat Clin Pract Rheumatol 2008;4:525-33.</w:t>
      </w:r>
      <w:bookmarkEnd w:id="576"/>
    </w:p>
    <w:p w14:paraId="1F3ADED1" w14:textId="77777777" w:rsidR="00241978" w:rsidRPr="00241978" w:rsidRDefault="00241978" w:rsidP="00241978">
      <w:pPr>
        <w:pStyle w:val="EndNoteBibliography"/>
        <w:spacing w:after="240"/>
      </w:pPr>
      <w:bookmarkStart w:id="577" w:name="_ENREF_21"/>
      <w:r w:rsidRPr="00241978">
        <w:t>21.</w:t>
      </w:r>
      <w:r w:rsidRPr="00241978">
        <w:tab/>
        <w:t>Rochwerg B, Oczkowski SJ, Siemieniuk RAC, et al. Corticosteroids in Sepsis: An Updated Systematic Review and Meta-Analysis. Crit Care Med 2018;46:1411-20.</w:t>
      </w:r>
      <w:bookmarkEnd w:id="577"/>
    </w:p>
    <w:p w14:paraId="41B92710" w14:textId="77777777" w:rsidR="00241978" w:rsidRPr="00241978" w:rsidRDefault="00241978" w:rsidP="00241978">
      <w:pPr>
        <w:pStyle w:val="EndNoteBibliography"/>
        <w:spacing w:after="240"/>
      </w:pPr>
      <w:bookmarkStart w:id="578" w:name="_ENREF_22"/>
      <w:r w:rsidRPr="00241978">
        <w:t>22.</w:t>
      </w:r>
      <w:r w:rsidRPr="00241978">
        <w:tab/>
        <w:t>Villar J, Ferrando C, Martinez D, et al. Dexamethasone treatment for the acute respiratory distress syndrome: a multicentre, randomised controlled trial. Lancet Respir Med 2020;8:267-76.</w:t>
      </w:r>
      <w:bookmarkEnd w:id="578"/>
    </w:p>
    <w:p w14:paraId="318C9895" w14:textId="77777777" w:rsidR="00241978" w:rsidRPr="00241978" w:rsidRDefault="00241978" w:rsidP="00241978">
      <w:pPr>
        <w:pStyle w:val="EndNoteBibliography"/>
        <w:spacing w:after="240"/>
      </w:pPr>
      <w:bookmarkStart w:id="579" w:name="_ENREF_23"/>
      <w:r w:rsidRPr="00241978">
        <w:t>23.</w:t>
      </w:r>
      <w:r w:rsidRPr="00241978">
        <w:tab/>
        <w:t>Glimaker M, Brink M, Naucler P, Sjolin J. Betamethasone and dexamethasone in adult community-acquired bacterial meningitis: a quality registry study from 1995 to 2014. Clin Microbiol Infect 2016;22:814 e1- e7.</w:t>
      </w:r>
      <w:bookmarkEnd w:id="579"/>
    </w:p>
    <w:p w14:paraId="4E0AE907" w14:textId="77777777" w:rsidR="00241978" w:rsidRPr="00241978" w:rsidRDefault="00241978" w:rsidP="00241978">
      <w:pPr>
        <w:pStyle w:val="EndNoteBibliography"/>
        <w:spacing w:after="240"/>
      </w:pPr>
      <w:bookmarkStart w:id="580" w:name="_ENREF_24"/>
      <w:r w:rsidRPr="00241978">
        <w:t>24.</w:t>
      </w:r>
      <w:r w:rsidRPr="00241978">
        <w:tab/>
        <w:t>Thwaites GE, Nguyen DB, Nguyen HD, et al. Dexamethasone for the treatment of tuberculous meningitis in adolescents and adults. N Engl J Med 2004;351:1741-51.</w:t>
      </w:r>
      <w:bookmarkEnd w:id="580"/>
    </w:p>
    <w:p w14:paraId="54C4B766" w14:textId="77777777" w:rsidR="00241978" w:rsidRPr="00241978" w:rsidRDefault="00241978" w:rsidP="00241978">
      <w:pPr>
        <w:pStyle w:val="EndNoteBibliography"/>
        <w:spacing w:after="240"/>
      </w:pPr>
      <w:bookmarkStart w:id="581" w:name="_ENREF_25"/>
      <w:r w:rsidRPr="00241978">
        <w:t>25.</w:t>
      </w:r>
      <w:r w:rsidRPr="00241978">
        <w:tab/>
        <w:t>Sadra V, Khabbazi A, Kolahi S, Hajialiloo M, Ghojazadeh M. Randomized double-blind study of the effect of dexamethasone and methylprednisolone pulse in the control of rheumatoid arthritis flare-up: a preliminary study. Int J Rheum Dis 2014;17:389-93.</w:t>
      </w:r>
      <w:bookmarkEnd w:id="581"/>
    </w:p>
    <w:p w14:paraId="72FF7780" w14:textId="77777777" w:rsidR="00241978" w:rsidRPr="00241978" w:rsidRDefault="00241978" w:rsidP="00241978">
      <w:pPr>
        <w:pStyle w:val="EndNoteBibliography"/>
        <w:spacing w:after="240"/>
      </w:pPr>
      <w:bookmarkStart w:id="582" w:name="_ENREF_26"/>
      <w:r w:rsidRPr="00241978">
        <w:lastRenderedPageBreak/>
        <w:t>26.</w:t>
      </w:r>
      <w:r w:rsidRPr="00241978">
        <w:tab/>
        <w:t>van Woensel JB, van Aalderen WM, de Weerd W, et al. Dexamethasone for treatment of patients mechanically ventilated for lower respiratory tract infection caused by respiratory syncytial virus. Thorax 2003;58:383-7.</w:t>
      </w:r>
      <w:bookmarkEnd w:id="582"/>
    </w:p>
    <w:p w14:paraId="596F8251" w14:textId="77777777" w:rsidR="00241978" w:rsidRPr="00241978" w:rsidRDefault="00241978" w:rsidP="00241978">
      <w:pPr>
        <w:pStyle w:val="EndNoteBibliography"/>
        <w:spacing w:after="240"/>
      </w:pPr>
      <w:bookmarkStart w:id="583" w:name="_ENREF_27"/>
      <w:r w:rsidRPr="00241978">
        <w:t>27.</w:t>
      </w:r>
      <w:r w:rsidRPr="00241978">
        <w:tab/>
        <w:t>Humphries F, Shmuel-Galia L, Ketelut-Carneiro N, et al. Succination inactivates gasdermin D and blocks pyroptosis. Science 2020;369:1633-7.</w:t>
      </w:r>
      <w:bookmarkEnd w:id="583"/>
    </w:p>
    <w:p w14:paraId="6DC0D87A" w14:textId="77777777" w:rsidR="00241978" w:rsidRPr="00241978" w:rsidRDefault="00241978" w:rsidP="00241978">
      <w:pPr>
        <w:pStyle w:val="EndNoteBibliography"/>
        <w:spacing w:after="240"/>
      </w:pPr>
      <w:bookmarkStart w:id="584" w:name="_ENREF_28"/>
      <w:r w:rsidRPr="00241978">
        <w:t>28.</w:t>
      </w:r>
      <w:r w:rsidRPr="00241978">
        <w:tab/>
        <w:t>Rodrigues TS, de Sá KSG, Ishimoto AY, et al. Inflammasomes are activated in response to SARS-CoV-2 infection and are associated with COVID-19 severity in patients. Journal of Experimental Medicine 2020;218.</w:t>
      </w:r>
      <w:bookmarkEnd w:id="584"/>
    </w:p>
    <w:p w14:paraId="6AE08EDF" w14:textId="77777777" w:rsidR="00241978" w:rsidRPr="00241978" w:rsidRDefault="00241978" w:rsidP="00241978">
      <w:pPr>
        <w:pStyle w:val="EndNoteBibliography"/>
        <w:spacing w:after="240"/>
      </w:pPr>
      <w:bookmarkStart w:id="585" w:name="_ENREF_29"/>
      <w:r w:rsidRPr="00241978">
        <w:t>29.</w:t>
      </w:r>
      <w:r w:rsidRPr="00241978">
        <w:tab/>
        <w:t>Olagnier D, Farahani E, Thyrsted J, et al. SARS-CoV2-mediated suppression of NRF2-signaling reveals potent antiviral and anti-inflammatory activity of 4-octyl-itaconate and dimethyl fumarate. Nature Communications 2020;11:4938.</w:t>
      </w:r>
      <w:bookmarkEnd w:id="585"/>
    </w:p>
    <w:p w14:paraId="130B3625" w14:textId="77777777" w:rsidR="00241978" w:rsidRPr="00241978" w:rsidRDefault="00241978" w:rsidP="00241978">
      <w:pPr>
        <w:pStyle w:val="EndNoteBibliography"/>
        <w:spacing w:after="240"/>
      </w:pPr>
      <w:bookmarkStart w:id="586" w:name="_ENREF_30"/>
      <w:r w:rsidRPr="00241978">
        <w:t>30.</w:t>
      </w:r>
      <w:r w:rsidRPr="00241978">
        <w:tab/>
        <w:t>Deftereos SG, Giannopoulos G, Vrachatis DA, et al. Effect of Colchicine vs Standard Care on Cardiac and Inflammatory Biomarkers and Clinical Outcomes in Patients Hospitalized With Coronavirus Disease 2019: The GRECCO-19 Randomized Clinical Trial. JAMA Network Open 2020;3:e2013136-e.</w:t>
      </w:r>
      <w:bookmarkEnd w:id="586"/>
    </w:p>
    <w:p w14:paraId="63E6CEC0" w14:textId="77777777" w:rsidR="00241978" w:rsidRPr="00241978" w:rsidRDefault="00241978" w:rsidP="00241978">
      <w:pPr>
        <w:pStyle w:val="EndNoteBibliography"/>
        <w:spacing w:after="240"/>
      </w:pPr>
      <w:bookmarkStart w:id="587" w:name="_ENREF_31"/>
      <w:r w:rsidRPr="00241978">
        <w:t>31.</w:t>
      </w:r>
      <w:r w:rsidRPr="00241978">
        <w:tab/>
        <w:t>Lopes MIF, Bonjorno LP, Giannini MC, et al. Beneficial effects of colchicine for moderate to severe COVID-19: an interim analysis of a randomized, double-blinded, placebo controlled clinical trial. medRxiv 2020:2020.08.06.20169573.</w:t>
      </w:r>
      <w:bookmarkEnd w:id="587"/>
    </w:p>
    <w:p w14:paraId="31015E52" w14:textId="77777777" w:rsidR="00241978" w:rsidRPr="00241978" w:rsidRDefault="00241978" w:rsidP="00241978">
      <w:pPr>
        <w:pStyle w:val="EndNoteBibliography"/>
        <w:spacing w:after="240"/>
      </w:pPr>
      <w:bookmarkStart w:id="588" w:name="_ENREF_32"/>
      <w:r w:rsidRPr="00241978">
        <w:t>32.</w:t>
      </w:r>
      <w:r w:rsidRPr="00241978">
        <w:tab/>
        <w:t>Bomprezzi R. Dimethyl fumarate in the treatment of relapsing-remitting multiple sclerosis: an overview. Ther Adv Neurol Disord 2015;8:20-30.</w:t>
      </w:r>
      <w:bookmarkEnd w:id="588"/>
    </w:p>
    <w:p w14:paraId="31E4087E" w14:textId="77777777" w:rsidR="00241978" w:rsidRPr="00241978" w:rsidRDefault="00241978" w:rsidP="00241978">
      <w:pPr>
        <w:pStyle w:val="EndNoteBibliography"/>
        <w:spacing w:after="240"/>
      </w:pPr>
      <w:bookmarkStart w:id="589" w:name="_ENREF_33"/>
      <w:r w:rsidRPr="00241978">
        <w:t>33.</w:t>
      </w:r>
      <w:r w:rsidRPr="00241978">
        <w:tab/>
        <w:t>Mrowietz U, Szepietowski JC, Loewe R, et al. Efficacy and safety of LAS41008 (dimethyl fumarate) in adults with moderate-to-severe chronic plaque psoriasis: a randomized, double-blind, Fumaderm(®) - and placebo-controlled trial (BRIDGE). Br J Dermatol 2017;176:615-23.</w:t>
      </w:r>
      <w:bookmarkEnd w:id="589"/>
    </w:p>
    <w:p w14:paraId="2D1C332F" w14:textId="77777777" w:rsidR="00241978" w:rsidRPr="00241978" w:rsidRDefault="00241978" w:rsidP="00241978">
      <w:pPr>
        <w:pStyle w:val="EndNoteBibliography"/>
        <w:spacing w:after="240"/>
      </w:pPr>
      <w:bookmarkStart w:id="590" w:name="_ENREF_34"/>
      <w:r w:rsidRPr="00241978">
        <w:t>34.</w:t>
      </w:r>
      <w:r w:rsidRPr="00241978">
        <w:tab/>
        <w:t>Bronte V, Ugel S, Tinazzi E, et al. Baricitinib restrains the immune dysregulation in patients with severe COVID-19. J Clin Invest 2020;130:6409-16.</w:t>
      </w:r>
      <w:bookmarkEnd w:id="590"/>
    </w:p>
    <w:p w14:paraId="3384DFC7" w14:textId="77777777" w:rsidR="00241978" w:rsidRPr="00241978" w:rsidRDefault="00241978" w:rsidP="00241978">
      <w:pPr>
        <w:pStyle w:val="EndNoteBibliography"/>
        <w:spacing w:after="240"/>
      </w:pPr>
      <w:bookmarkStart w:id="591" w:name="_ENREF_35"/>
      <w:r w:rsidRPr="00241978">
        <w:t>35.</w:t>
      </w:r>
      <w:r w:rsidRPr="00241978">
        <w:tab/>
        <w:t>Pairo-Castineira E, Clohisey S, Klaric L, et al. Genetic mechanisms of critical illness in Covid-19. Nature 2020.</w:t>
      </w:r>
      <w:bookmarkEnd w:id="591"/>
    </w:p>
    <w:p w14:paraId="3C135CE5" w14:textId="77777777" w:rsidR="00241978" w:rsidRPr="00241978" w:rsidRDefault="00241978" w:rsidP="00241978">
      <w:pPr>
        <w:pStyle w:val="EndNoteBibliography"/>
        <w:spacing w:after="240"/>
      </w:pPr>
      <w:bookmarkStart w:id="592" w:name="_ENREF_36"/>
      <w:r w:rsidRPr="00241978">
        <w:t>36.</w:t>
      </w:r>
      <w:r w:rsidRPr="00241978">
        <w:tab/>
        <w:t>Kalil AC, Patterson TF, Mehta AK, et al. Baricitinib plus Remdesivir for Hospitalized Adults with Covid-19. N Engl J Med 2020.</w:t>
      </w:r>
      <w:bookmarkEnd w:id="592"/>
    </w:p>
    <w:p w14:paraId="1D13CED4" w14:textId="77777777" w:rsidR="00241978" w:rsidRPr="00241978" w:rsidRDefault="00241978" w:rsidP="00241978">
      <w:pPr>
        <w:pStyle w:val="EndNoteBibliography"/>
        <w:spacing w:after="240"/>
      </w:pPr>
      <w:bookmarkStart w:id="593" w:name="_ENREF_37"/>
      <w:r w:rsidRPr="00241978">
        <w:t>37.</w:t>
      </w:r>
      <w:r w:rsidRPr="00241978">
        <w:tab/>
        <w:t>Zhang W, Zhao Y, Zhang F, et al. The use of anti-inflammatory drugs in the treatment of people with severe coronavirus disease 2019 (COVID-19): The Perspectives of clinical immunologists from China. Clin Immunol 2020;214:108393.</w:t>
      </w:r>
      <w:bookmarkEnd w:id="593"/>
    </w:p>
    <w:p w14:paraId="1756B61F" w14:textId="77777777" w:rsidR="00241978" w:rsidRPr="00241978" w:rsidRDefault="00241978" w:rsidP="00241978">
      <w:pPr>
        <w:pStyle w:val="EndNoteBibliography"/>
        <w:spacing w:after="240"/>
      </w:pPr>
      <w:bookmarkStart w:id="594" w:name="_ENREF_38"/>
      <w:r w:rsidRPr="00241978">
        <w:t>38.</w:t>
      </w:r>
      <w:r w:rsidRPr="00241978">
        <w:tab/>
        <w:t>Zhang C, Wu Z, Li JW, Zhao H, Wang GQ. The cytokine release syndrome (CRS) of severe COVID-19 and Interleukin-6 receptor (IL-6R) antagonist Tocilizumab may be the key to reduce the mortality. Int J Antimicrob Agents 2020:105954.</w:t>
      </w:r>
      <w:bookmarkEnd w:id="594"/>
    </w:p>
    <w:p w14:paraId="2626D4C1" w14:textId="77777777" w:rsidR="00241978" w:rsidRPr="00241978" w:rsidRDefault="00241978" w:rsidP="00241978">
      <w:pPr>
        <w:pStyle w:val="EndNoteBibliography"/>
        <w:spacing w:after="240"/>
      </w:pPr>
      <w:bookmarkStart w:id="595" w:name="_ENREF_39"/>
      <w:r w:rsidRPr="00241978">
        <w:t>39.</w:t>
      </w:r>
      <w:r w:rsidRPr="00241978">
        <w:tab/>
        <w:t>Henderson LA, Canna SW, Schulert GS, et al. On the Alert for Cytokine Storm: Immunopathology in COVID-19. Arthritis Rheumatol 2020;72:1059-63.</w:t>
      </w:r>
      <w:bookmarkEnd w:id="595"/>
    </w:p>
    <w:p w14:paraId="057F09A3" w14:textId="77777777" w:rsidR="00241978" w:rsidRPr="00241978" w:rsidRDefault="00241978" w:rsidP="00241978">
      <w:pPr>
        <w:pStyle w:val="EndNoteBibliography"/>
        <w:spacing w:after="240"/>
      </w:pPr>
      <w:bookmarkStart w:id="596" w:name="_ENREF_40"/>
      <w:r w:rsidRPr="00241978">
        <w:t>40.</w:t>
      </w:r>
      <w:r w:rsidRPr="00241978">
        <w:tab/>
        <w:t>Lee PY, Day-Lewis M, Henderson LA, et al. Distinct clinical and immunological features of SARS-CoV-2-induced multisystem inflammatory syndrome in children. J Clin Invest 2020;130:5942-50.</w:t>
      </w:r>
      <w:bookmarkEnd w:id="596"/>
    </w:p>
    <w:p w14:paraId="2D71D7A2" w14:textId="77777777" w:rsidR="00241978" w:rsidRPr="00241978" w:rsidRDefault="00241978" w:rsidP="00241978">
      <w:pPr>
        <w:pStyle w:val="EndNoteBibliography"/>
        <w:spacing w:after="240"/>
      </w:pPr>
      <w:bookmarkStart w:id="597" w:name="_ENREF_41"/>
      <w:r w:rsidRPr="00241978">
        <w:t>41.</w:t>
      </w:r>
      <w:r w:rsidRPr="00241978">
        <w:tab/>
        <w:t>Daniele G, Xiong J, Solis-Herrera C, et al. Dapagliflozin Enhances Fat Oxidation and Ketone Production in Patients With Type 2 Diabetes. Diabetes Care 2016;39:2036-41.</w:t>
      </w:r>
      <w:bookmarkEnd w:id="597"/>
    </w:p>
    <w:p w14:paraId="1DB10FB5" w14:textId="77777777" w:rsidR="00241978" w:rsidRPr="00241978" w:rsidRDefault="00241978" w:rsidP="00241978">
      <w:pPr>
        <w:pStyle w:val="EndNoteBibliography"/>
        <w:spacing w:after="240"/>
      </w:pPr>
      <w:bookmarkStart w:id="598" w:name="_ENREF_42"/>
      <w:r w:rsidRPr="00241978">
        <w:t>42.</w:t>
      </w:r>
      <w:r w:rsidRPr="00241978">
        <w:tab/>
        <w:t>Codo AC, Davanzo GG, Monteiro LB, et al. Elevated Glucose Levels Favor SARS-CoV-2 Infection and Monocyte Response through a HIF-1α/Glycolysis-Dependent Axis. Cell Metab 2020;32:437-46.e5.</w:t>
      </w:r>
      <w:bookmarkEnd w:id="598"/>
    </w:p>
    <w:p w14:paraId="1E04F3EE" w14:textId="77777777" w:rsidR="00241978" w:rsidRPr="00241978" w:rsidRDefault="00241978" w:rsidP="00241978">
      <w:pPr>
        <w:pStyle w:val="EndNoteBibliography"/>
        <w:spacing w:after="240"/>
      </w:pPr>
      <w:bookmarkStart w:id="599" w:name="_ENREF_43"/>
      <w:r w:rsidRPr="00241978">
        <w:t>43.</w:t>
      </w:r>
      <w:r w:rsidRPr="00241978">
        <w:tab/>
        <w:t>Icard P, Lincet H, Wu Z, et al. The key role of Warburg effect in SARS-CoV-2 replication and associated inflammatory response. Biochimie 2021;180:169-77.</w:t>
      </w:r>
      <w:bookmarkEnd w:id="599"/>
    </w:p>
    <w:p w14:paraId="1F88363C" w14:textId="77777777" w:rsidR="00241978" w:rsidRPr="00241978" w:rsidRDefault="00241978" w:rsidP="00241978">
      <w:pPr>
        <w:pStyle w:val="EndNoteBibliography"/>
        <w:spacing w:after="240"/>
      </w:pPr>
      <w:bookmarkStart w:id="600" w:name="_ENREF_44"/>
      <w:r w:rsidRPr="00241978">
        <w:t>44.</w:t>
      </w:r>
      <w:r w:rsidRPr="00241978">
        <w:tab/>
        <w:t>Solini A, Giannini L, Seghieri M, et al. Dapagliflozin acutely improves endothelial dysfunction, reduces aortic stiffness and renal resistive index in type 2 diabetic patients: a pilot study. Cardiovasc Diabetol 2017;16:138.</w:t>
      </w:r>
      <w:bookmarkEnd w:id="600"/>
    </w:p>
    <w:p w14:paraId="778DE054" w14:textId="77777777" w:rsidR="00241978" w:rsidRPr="00241978" w:rsidRDefault="00241978" w:rsidP="00241978">
      <w:pPr>
        <w:pStyle w:val="EndNoteBibliography"/>
        <w:spacing w:after="240"/>
      </w:pPr>
      <w:bookmarkStart w:id="601" w:name="_ENREF_45"/>
      <w:r w:rsidRPr="00241978">
        <w:t>45.</w:t>
      </w:r>
      <w:r w:rsidRPr="00241978">
        <w:tab/>
        <w:t>Bonnet F, Scheen AJ. Effects of SGLT2 inhibitors on systemic and tissue low-grade inflammation: The potential contribution to diabetes complications and cardiovascular disease. Diabetes &amp; metabolism 2018;44:457-64.</w:t>
      </w:r>
      <w:bookmarkEnd w:id="601"/>
    </w:p>
    <w:p w14:paraId="57D78B93" w14:textId="77777777" w:rsidR="00241978" w:rsidRPr="00241978" w:rsidRDefault="00241978" w:rsidP="00241978">
      <w:pPr>
        <w:pStyle w:val="EndNoteBibliography"/>
        <w:spacing w:after="240"/>
      </w:pPr>
      <w:bookmarkStart w:id="602" w:name="_ENREF_46"/>
      <w:r w:rsidRPr="00241978">
        <w:t>46.</w:t>
      </w:r>
      <w:r w:rsidRPr="00241978">
        <w:tab/>
        <w:t>Kim SR, Lee SG, Kim SH, et al. SGLT2 inhibition modulates NLRP3 inflammasome activity via ketones and insulin in diabetes with cardiovascular disease. Nat Commun 2020;11:2127.</w:t>
      </w:r>
      <w:bookmarkEnd w:id="602"/>
    </w:p>
    <w:p w14:paraId="6796CC31" w14:textId="77777777" w:rsidR="00241978" w:rsidRPr="00241978" w:rsidRDefault="00241978" w:rsidP="00241978">
      <w:pPr>
        <w:pStyle w:val="EndNoteBibliography"/>
        <w:spacing w:after="240"/>
      </w:pPr>
      <w:bookmarkStart w:id="603" w:name="_ENREF_47"/>
      <w:r w:rsidRPr="00241978">
        <w:t>47.</w:t>
      </w:r>
      <w:r w:rsidRPr="00241978">
        <w:tab/>
        <w:t>Lambers Heerspink HJ, de Zeeuw D, Wie L, Leslie B, List J. Dapagliflozin a glucose-regulating drug with diuretic properties in subjects with type 2 diabetes. Diabetes, obesity &amp; metabolism 2013;15:853-62.</w:t>
      </w:r>
      <w:bookmarkEnd w:id="603"/>
    </w:p>
    <w:p w14:paraId="536F2873" w14:textId="77777777" w:rsidR="00241978" w:rsidRPr="00241978" w:rsidRDefault="00241978" w:rsidP="00241978">
      <w:pPr>
        <w:pStyle w:val="EndNoteBibliography"/>
        <w:spacing w:after="240"/>
      </w:pPr>
      <w:bookmarkStart w:id="604" w:name="_ENREF_48"/>
      <w:r w:rsidRPr="00241978">
        <w:t>48.</w:t>
      </w:r>
      <w:r w:rsidRPr="00241978">
        <w:tab/>
        <w:t>Ghanim H, Abuaysheh S, Hejna J, et al. Dapagliflozin Suppresses Hepcidin And Increases Erythropoiesis. The Journal of clinical endocrinology and metabolism 2020;105.</w:t>
      </w:r>
      <w:bookmarkEnd w:id="604"/>
    </w:p>
    <w:p w14:paraId="5412A717" w14:textId="77777777" w:rsidR="00241978" w:rsidRPr="00241978" w:rsidRDefault="00241978" w:rsidP="00241978">
      <w:pPr>
        <w:pStyle w:val="EndNoteBibliography"/>
        <w:spacing w:after="240"/>
      </w:pPr>
      <w:bookmarkStart w:id="605" w:name="_ENREF_49"/>
      <w:r w:rsidRPr="00241978">
        <w:t>49.</w:t>
      </w:r>
      <w:r w:rsidRPr="00241978">
        <w:tab/>
        <w:t>Ohara K, Masuda T, Morinari M, et al. The extracellular volume status predicts body fluid response to SGLT2 inhibitor dapagliflozin in diabetic kidney disease. Diabetol Metab Syndr 2020;12:37.</w:t>
      </w:r>
      <w:bookmarkEnd w:id="605"/>
    </w:p>
    <w:p w14:paraId="2B5927DF" w14:textId="77777777" w:rsidR="00241978" w:rsidRPr="00241978" w:rsidRDefault="00241978" w:rsidP="00241978">
      <w:pPr>
        <w:pStyle w:val="EndNoteBibliography"/>
        <w:spacing w:after="240"/>
      </w:pPr>
      <w:bookmarkStart w:id="606" w:name="_ENREF_50"/>
      <w:r w:rsidRPr="00241978">
        <w:lastRenderedPageBreak/>
        <w:t>50.</w:t>
      </w:r>
      <w:r w:rsidRPr="00241978">
        <w:tab/>
        <w:t>Griffin M, Rao VS, Ivey-Miranda J, et al. Empagliflozin in Heart Failure: Diuretic and Cardiorenal Effects. Circulation 2020;142:1028-39.</w:t>
      </w:r>
      <w:bookmarkEnd w:id="606"/>
    </w:p>
    <w:p w14:paraId="4B29E386" w14:textId="77777777" w:rsidR="00241978" w:rsidRPr="00241978" w:rsidRDefault="00241978" w:rsidP="00241978">
      <w:pPr>
        <w:pStyle w:val="EndNoteBibliography"/>
        <w:spacing w:after="240"/>
      </w:pPr>
      <w:bookmarkStart w:id="607" w:name="_ENREF_51"/>
      <w:r w:rsidRPr="00241978">
        <w:t>51.</w:t>
      </w:r>
      <w:r w:rsidRPr="00241978">
        <w:tab/>
        <w:t>Mullens W, Martens P, Forouzan O, et al. Effects of dapagliflozin on congestion assessed by remote pulmonary artery pressure monitoring. ESC Heart Fail 2020;7:2071-3.</w:t>
      </w:r>
      <w:bookmarkEnd w:id="607"/>
    </w:p>
    <w:p w14:paraId="13BB7597" w14:textId="77777777" w:rsidR="00241978" w:rsidRPr="00241978" w:rsidRDefault="00241978" w:rsidP="00241978">
      <w:pPr>
        <w:pStyle w:val="EndNoteBibliography"/>
        <w:spacing w:after="240"/>
      </w:pPr>
      <w:bookmarkStart w:id="608" w:name="_ENREF_52"/>
      <w:r w:rsidRPr="00241978">
        <w:t>52.</w:t>
      </w:r>
      <w:r w:rsidRPr="00241978">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608"/>
    </w:p>
    <w:p w14:paraId="2CA5F3FA" w14:textId="3D1D9840" w:rsidR="00241978" w:rsidRPr="00241978" w:rsidRDefault="00241978" w:rsidP="00241978">
      <w:pPr>
        <w:pStyle w:val="EndNoteBibliography"/>
        <w:spacing w:after="240"/>
      </w:pPr>
      <w:bookmarkStart w:id="609" w:name="_ENREF_53"/>
      <w:r w:rsidRPr="00241978">
        <w:t>53.</w:t>
      </w:r>
      <w:r w:rsidRPr="00241978">
        <w:tab/>
        <w:t xml:space="preserve">Dapagliflozin in Respiratory Failure in Patients With COVID-19 - DARE-19. 2021. (Accessed 09-Jun-2021, at </w:t>
      </w:r>
      <w:hyperlink r:id="rId18" w:history="1">
        <w:r w:rsidRPr="00241978">
          <w:rPr>
            <w:rStyle w:val="Hyperlink"/>
            <w:rFonts w:cs="Arial"/>
          </w:rPr>
          <w:t>https://www.acc.org/Latest-in-Cardiology/Clinical-Trials/2021/05/14/02/40/DARE-19</w:t>
        </w:r>
      </w:hyperlink>
      <w:r w:rsidRPr="00241978">
        <w:t>.)</w:t>
      </w:r>
      <w:bookmarkEnd w:id="609"/>
    </w:p>
    <w:p w14:paraId="4C434077" w14:textId="77777777" w:rsidR="00241978" w:rsidRPr="00241978" w:rsidRDefault="00241978" w:rsidP="00241978">
      <w:pPr>
        <w:pStyle w:val="EndNoteBibliography"/>
        <w:spacing w:after="240"/>
      </w:pPr>
      <w:bookmarkStart w:id="610" w:name="_ENREF_54"/>
      <w:r w:rsidRPr="00241978">
        <w:t>54.</w:t>
      </w:r>
      <w:r w:rsidRPr="00241978">
        <w:tab/>
        <w:t>Tam EW, Chau V, Ferriero DM, et al. Preterm cerebellar growth impairment after postnatal exposure to glucocorticoids. Sci Transl Med 2011;3:105ra.</w:t>
      </w:r>
      <w:bookmarkEnd w:id="610"/>
    </w:p>
    <w:p w14:paraId="4D47542A" w14:textId="77777777" w:rsidR="00241978" w:rsidRPr="00241978" w:rsidRDefault="00241978" w:rsidP="00241978">
      <w:pPr>
        <w:pStyle w:val="EndNoteBibliography"/>
        <w:spacing w:after="240"/>
      </w:pPr>
      <w:bookmarkStart w:id="611" w:name="_ENREF_55"/>
      <w:r w:rsidRPr="00241978">
        <w:t>55.</w:t>
      </w:r>
      <w:r w:rsidRPr="00241978">
        <w:tab/>
        <w:t>Newnham JP, Jobe AH. Should we be prescribing repeated courses of antenatal corticosteroids? Semin Fetal Neonatal Med 2009;14:157-63.</w:t>
      </w:r>
      <w:bookmarkEnd w:id="611"/>
    </w:p>
    <w:p w14:paraId="3997B764" w14:textId="77777777" w:rsidR="00241978" w:rsidRPr="00241978" w:rsidRDefault="00241978" w:rsidP="00241978">
      <w:pPr>
        <w:pStyle w:val="EndNoteBibliography"/>
        <w:spacing w:after="240"/>
      </w:pPr>
      <w:bookmarkStart w:id="612" w:name="_ENREF_56"/>
      <w:r w:rsidRPr="00241978">
        <w:t>56.</w:t>
      </w:r>
      <w:r w:rsidRPr="00241978">
        <w:tab/>
        <w:t>Chang YP. Evidence for adverse effect of perinatal glucocorticoid use on the developing brain. Korean J Pediatr 2014;57:101-9.</w:t>
      </w:r>
      <w:bookmarkEnd w:id="612"/>
    </w:p>
    <w:p w14:paraId="605E660B" w14:textId="77777777" w:rsidR="00241978" w:rsidRPr="00241978" w:rsidRDefault="00241978" w:rsidP="00241978">
      <w:pPr>
        <w:pStyle w:val="EndNoteBibliography"/>
        <w:spacing w:after="240"/>
      </w:pPr>
      <w:bookmarkStart w:id="613" w:name="_ENREF_57"/>
      <w:r w:rsidRPr="00241978">
        <w:t>57.</w:t>
      </w:r>
      <w:r w:rsidRPr="00241978">
        <w:tab/>
        <w:t>Flint J, Panchal S, Hurrell A, et al. BSR and BHPR guideline on prescribing drugs in pregnancy and breastfeeding-Part II: analgesics and other drugs used in rheumatology practice. Rheumatology (Oxford) 2016;55:1698-702.</w:t>
      </w:r>
      <w:bookmarkEnd w:id="613"/>
    </w:p>
    <w:p w14:paraId="0C55354E" w14:textId="77777777" w:rsidR="00241978" w:rsidRPr="00241978" w:rsidRDefault="00241978" w:rsidP="00241978">
      <w:pPr>
        <w:pStyle w:val="EndNoteBibliography"/>
        <w:spacing w:after="240"/>
      </w:pPr>
      <w:bookmarkStart w:id="614" w:name="_ENREF_58"/>
      <w:r w:rsidRPr="00241978">
        <w:t>58.</w:t>
      </w:r>
      <w:r w:rsidRPr="00241978">
        <w:tab/>
        <w:t>Hoeltzenbein M, Beck E, Rajwanshi R, et al. Tocilizumab use in pregnancy: Analysis of a global safety database including data from clinical trials and post-marketing data. Semin Arthritis Rheum 2016;46:238-45.</w:t>
      </w:r>
      <w:bookmarkEnd w:id="614"/>
    </w:p>
    <w:p w14:paraId="4D3479B4" w14:textId="77777777" w:rsidR="00241978" w:rsidRPr="00241978" w:rsidRDefault="00241978" w:rsidP="00241978">
      <w:pPr>
        <w:pStyle w:val="EndNoteBibliography"/>
        <w:spacing w:after="240"/>
      </w:pPr>
      <w:bookmarkStart w:id="615" w:name="_ENREF_59"/>
      <w:r w:rsidRPr="00241978">
        <w:t>59.</w:t>
      </w:r>
      <w:r w:rsidRPr="00241978">
        <w:tab/>
        <w:t>Nakajima K, Watanabe O, Mochizuki M, Nakasone A, Ishizuka N, Murashima A. Pregnancy outcomes after exposure to tocilizumab: A retrospective analysis of 61 patients in Japan. Mod Rheumatol 2016;26:667-71.</w:t>
      </w:r>
      <w:bookmarkEnd w:id="615"/>
    </w:p>
    <w:p w14:paraId="146000BC" w14:textId="77777777" w:rsidR="00241978" w:rsidRPr="00241978" w:rsidRDefault="00241978" w:rsidP="00241978">
      <w:pPr>
        <w:pStyle w:val="EndNoteBibliography"/>
        <w:spacing w:after="240"/>
      </w:pPr>
      <w:bookmarkStart w:id="616" w:name="_ENREF_60"/>
      <w:r w:rsidRPr="00241978">
        <w:t>60.</w:t>
      </w:r>
      <w:r w:rsidRPr="00241978">
        <w:tab/>
        <w:t>Saito J, Yakuwa N, Kaneko K, et al. Tocilizumab during pregnancy and lactation: drug levels in maternal serum, cord blood, breast milk and infant serum. Rheumatology (Oxford) 2019;58:1505-7.</w:t>
      </w:r>
      <w:bookmarkEnd w:id="616"/>
    </w:p>
    <w:p w14:paraId="7ADCB8F2" w14:textId="77777777" w:rsidR="00241978" w:rsidRPr="00241978" w:rsidRDefault="00241978" w:rsidP="00241978">
      <w:pPr>
        <w:pStyle w:val="EndNoteBibliography"/>
        <w:spacing w:after="240"/>
      </w:pPr>
      <w:bookmarkStart w:id="617" w:name="_ENREF_61"/>
      <w:r w:rsidRPr="00241978">
        <w:t>61.</w:t>
      </w:r>
      <w:r w:rsidRPr="00241978">
        <w:tab/>
        <w:t>Saito J, Yakuwa N, Takai C, et al. Tocilizumab concentrations in maternal serum and breast milk during breastfeeding and a safety assessment in infants: a case study. Rheumatology (Oxford) 2018;57:1499-501.</w:t>
      </w:r>
      <w:bookmarkEnd w:id="617"/>
    </w:p>
    <w:p w14:paraId="40723B4B" w14:textId="77777777" w:rsidR="00241978" w:rsidRPr="00241978" w:rsidRDefault="00241978" w:rsidP="00241978">
      <w:pPr>
        <w:pStyle w:val="EndNoteBibliography"/>
      </w:pPr>
      <w:bookmarkStart w:id="618" w:name="_ENREF_62"/>
      <w:r w:rsidRPr="00241978">
        <w:t>62.</w:t>
      </w:r>
      <w:r w:rsidRPr="00241978">
        <w:tab/>
        <w:t>Flint J, Panchal S, Hurrell A, et al. BSR and BHPR guideline on prescribing drugs in pregnancy and breastfeeding-Part I: standard and biologic disease modifying anti-rheumatic drugs and corticosteroids. Rheumatology (Oxford) 2016;55:1693-7.</w:t>
      </w:r>
      <w:bookmarkEnd w:id="618"/>
    </w:p>
    <w:p w14:paraId="4CEC693A" w14:textId="7D0B9579"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619" w:name="_Toc75948818"/>
      <w:r w:rsidRPr="00633320">
        <w:lastRenderedPageBreak/>
        <w:t>Contact details</w:t>
      </w:r>
      <w:bookmarkEnd w:id="619"/>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19"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0">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77777777" w:rsidR="000C0005" w:rsidRPr="006C71E9" w:rsidRDefault="000C0005" w:rsidP="000C0005">
      <w:pPr>
        <w:rPr>
          <w:rFonts w:eastAsia="Arial"/>
          <w:b/>
          <w:sz w:val="20"/>
        </w:rPr>
      </w:pPr>
      <w:r w:rsidRPr="006C71E9">
        <w:rPr>
          <w:rFonts w:eastAsia="Arial"/>
          <w:b/>
          <w:sz w:val="20"/>
        </w:rPr>
        <w:t>RECOVERY South Africa</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5BC53F48" w:rsidR="006C71E9" w:rsidRDefault="006C71E9" w:rsidP="000C0005">
      <w:pPr>
        <w:rPr>
          <w:b/>
          <w:sz w:val="20"/>
        </w:rPr>
      </w:pPr>
      <w:r>
        <w:rPr>
          <w:b/>
          <w:sz w:val="20"/>
        </w:rPr>
        <w:t>RECOVERY Sri Lanka &amp; Pakistan</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19E9E3A8" w:rsidR="0076326A" w:rsidRDefault="0076326A" w:rsidP="00A46DE7">
      <w:pPr>
        <w:rPr>
          <w:b/>
          <w:sz w:val="20"/>
        </w:rPr>
      </w:pPr>
      <w:r>
        <w:rPr>
          <w:b/>
          <w:sz w:val="20"/>
        </w:rPr>
        <w:t>RECOVERY India</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1">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2" w:history="1">
              <w:r w:rsidRPr="00633320">
                <w:rPr>
                  <w:rStyle w:val="Hyperlink"/>
                  <w:sz w:val="32"/>
                  <w:szCs w:val="40"/>
                </w:rPr>
                <w:t>www.recoverytrial.net</w:t>
              </w:r>
            </w:hyperlink>
          </w:p>
        </w:tc>
      </w:tr>
    </w:tbl>
    <w:p w14:paraId="0DC168B8" w14:textId="3362CDE6"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14D00" w16cex:dateUtc="2021-01-31T15:36:00Z"/>
  <w16cex:commentExtensible w16cex:durableId="23C149FE" w16cex:dateUtc="2021-01-31T15:23:00Z"/>
  <w16cex:commentExtensible w16cex:durableId="23C150C0" w16cex:dateUtc="2021-01-31T15:52:00Z"/>
  <w16cex:commentExtensible w16cex:durableId="23C14835" w16cex:dateUtc="2021-01-31T15:16:00Z"/>
  <w16cex:commentExtensible w16cex:durableId="23C15072" w16cex:dateUtc="2021-01-31T15:51:00Z"/>
  <w16cex:commentExtensible w16cex:durableId="23C14AD9" w16cex:dateUtc="2021-01-31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AD9FC5" w16cid:durableId="23C14D00"/>
  <w16cid:commentId w16cid:paraId="07889F4F" w16cid:durableId="23C149FE"/>
  <w16cid:commentId w16cid:paraId="106D2557" w16cid:durableId="23C150C0"/>
  <w16cid:commentId w16cid:paraId="0631622C" w16cid:durableId="23C14835"/>
  <w16cid:commentId w16cid:paraId="2D108B41" w16cid:durableId="23C15072"/>
  <w16cid:commentId w16cid:paraId="26EC28CF" w16cid:durableId="23C14A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7D559" w14:textId="77777777" w:rsidR="00DE0C9D" w:rsidRDefault="00DE0C9D" w:rsidP="00F123A0">
      <w:r>
        <w:separator/>
      </w:r>
    </w:p>
    <w:p w14:paraId="3FA09571" w14:textId="77777777" w:rsidR="00DE0C9D" w:rsidRDefault="00DE0C9D" w:rsidP="00F123A0"/>
  </w:endnote>
  <w:endnote w:type="continuationSeparator" w:id="0">
    <w:p w14:paraId="0F959831" w14:textId="77777777" w:rsidR="00DE0C9D" w:rsidRDefault="00DE0C9D" w:rsidP="00F123A0">
      <w:r>
        <w:continuationSeparator/>
      </w:r>
    </w:p>
    <w:p w14:paraId="78FC4D04" w14:textId="77777777" w:rsidR="00DE0C9D" w:rsidRDefault="00DE0C9D" w:rsidP="00F123A0"/>
  </w:endnote>
  <w:endnote w:type="continuationNotice" w:id="1">
    <w:p w14:paraId="264B9068" w14:textId="77777777" w:rsidR="00DE0C9D" w:rsidRDefault="00DE0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2B431924" w:rsidR="00F251F3" w:rsidRPr="00F123A0" w:rsidRDefault="00F251F3"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3B000D">
      <w:rPr>
        <w:noProof/>
        <w:sz w:val="20"/>
        <w:szCs w:val="20"/>
      </w:rPr>
      <w:t>22</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3B000D">
      <w:rPr>
        <w:noProof/>
        <w:sz w:val="20"/>
        <w:szCs w:val="20"/>
      </w:rPr>
      <w:t>39</w:t>
    </w:r>
    <w:r w:rsidRPr="00F123A0">
      <w:rPr>
        <w:sz w:val="20"/>
        <w:szCs w:val="20"/>
      </w:rPr>
      <w:fldChar w:fldCharType="end"/>
    </w:r>
  </w:p>
  <w:p w14:paraId="25879485" w14:textId="12278283" w:rsidR="00F251F3" w:rsidRPr="00F123A0" w:rsidRDefault="00F251F3" w:rsidP="00F123A0">
    <w:pPr>
      <w:tabs>
        <w:tab w:val="right" w:pos="9639"/>
      </w:tabs>
      <w:rPr>
        <w:sz w:val="20"/>
        <w:szCs w:val="20"/>
      </w:rPr>
    </w:pPr>
    <w:r w:rsidRPr="00F123A0">
      <w:rPr>
        <w:sz w:val="20"/>
        <w:szCs w:val="20"/>
      </w:rPr>
      <w:t>RECOVERY [</w:t>
    </w:r>
    <w:r>
      <w:rPr>
        <w:sz w:val="20"/>
        <w:szCs w:val="20"/>
      </w:rPr>
      <w:t>V17.</w:t>
    </w:r>
    <w:ins w:id="39" w:author="Richard Haynes" w:date="2021-08-10T14:28:00Z">
      <w:r>
        <w:rPr>
          <w:sz w:val="20"/>
          <w:szCs w:val="20"/>
        </w:rPr>
        <w:t>1</w:t>
      </w:r>
    </w:ins>
    <w:del w:id="40" w:author="Richard Haynes" w:date="2021-08-10T14:28:00Z">
      <w:r w:rsidDel="00180DB3">
        <w:rPr>
          <w:sz w:val="20"/>
          <w:szCs w:val="20"/>
        </w:rPr>
        <w:delText>0</w:delText>
      </w:r>
    </w:del>
    <w:r>
      <w:rPr>
        <w:sz w:val="20"/>
        <w:szCs w:val="20"/>
      </w:rPr>
      <w:t xml:space="preserve"> </w:t>
    </w:r>
    <w:r w:rsidRPr="00F123A0">
      <w:rPr>
        <w:sz w:val="20"/>
        <w:szCs w:val="20"/>
      </w:rPr>
      <w:t>202</w:t>
    </w:r>
    <w:r>
      <w:rPr>
        <w:sz w:val="20"/>
        <w:szCs w:val="20"/>
      </w:rPr>
      <w:t>1</w:t>
    </w:r>
    <w:r w:rsidRPr="00F123A0">
      <w:rPr>
        <w:sz w:val="20"/>
        <w:szCs w:val="20"/>
      </w:rPr>
      <w:t>-</w:t>
    </w:r>
    <w:r>
      <w:rPr>
        <w:sz w:val="20"/>
        <w:szCs w:val="20"/>
      </w:rPr>
      <w:t>08-</w:t>
    </w:r>
    <w:del w:id="41" w:author="Richard Haynes" w:date="2021-08-10T14:28:00Z">
      <w:r w:rsidDel="00180DB3">
        <w:rPr>
          <w:sz w:val="20"/>
          <w:szCs w:val="20"/>
        </w:rPr>
        <w:delText>06</w:delText>
      </w:r>
    </w:del>
    <w:ins w:id="42" w:author="Richard Haynes" w:date="2021-08-10T14:28:00Z">
      <w:r>
        <w:rPr>
          <w:sz w:val="20"/>
          <w:szCs w:val="20"/>
        </w:rPr>
        <w:t>10</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F251F3" w:rsidRPr="00F123A0" w:rsidRDefault="00F251F3" w:rsidP="00F123A0">
    <w:pPr>
      <w:tabs>
        <w:tab w:val="right" w:pos="9639"/>
        <w:tab w:val="center" w:pos="10490"/>
      </w:tabs>
      <w:rPr>
        <w:sz w:val="20"/>
        <w:szCs w:val="20"/>
      </w:rPr>
    </w:pPr>
    <w:r w:rsidRPr="00F123A0">
      <w:rPr>
        <w:sz w:val="20"/>
        <w:szCs w:val="20"/>
      </w:rPr>
      <w:tab/>
      <w:t>EudraCT 2020-001113-21</w:t>
    </w:r>
  </w:p>
  <w:p w14:paraId="4EBED393" w14:textId="77777777" w:rsidR="00F251F3" w:rsidRPr="006E50F3" w:rsidRDefault="00F251F3"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5AD12" w14:textId="77777777" w:rsidR="00DE0C9D" w:rsidRDefault="00DE0C9D" w:rsidP="00F123A0">
      <w:r>
        <w:separator/>
      </w:r>
    </w:p>
    <w:p w14:paraId="38CD3B7E" w14:textId="77777777" w:rsidR="00DE0C9D" w:rsidRDefault="00DE0C9D" w:rsidP="00F123A0"/>
  </w:footnote>
  <w:footnote w:type="continuationSeparator" w:id="0">
    <w:p w14:paraId="4F8F8A27" w14:textId="77777777" w:rsidR="00DE0C9D" w:rsidRDefault="00DE0C9D" w:rsidP="00F123A0">
      <w:r>
        <w:continuationSeparator/>
      </w:r>
    </w:p>
    <w:p w14:paraId="50B3DD26" w14:textId="77777777" w:rsidR="00DE0C9D" w:rsidRDefault="00DE0C9D" w:rsidP="00F123A0"/>
  </w:footnote>
  <w:footnote w:type="continuationNotice" w:id="1">
    <w:p w14:paraId="3B97F31B" w14:textId="77777777" w:rsidR="00DE0C9D" w:rsidRDefault="00DE0C9D"/>
  </w:footnote>
  <w:footnote w:id="2">
    <w:p w14:paraId="460646F7" w14:textId="00FF4BA9" w:rsidR="00F251F3" w:rsidRDefault="00F251F3">
      <w:pPr>
        <w:pStyle w:val="FootnoteText"/>
      </w:pPr>
      <w:r w:rsidRPr="00ED0BC7">
        <w:rPr>
          <w:rStyle w:val="FootnoteReference"/>
          <w:sz w:val="20"/>
        </w:rPr>
        <w:footnoteRef/>
      </w:r>
      <w:r>
        <w:t xml:space="preserve"> </w:t>
      </w:r>
      <w:r w:rsidRPr="00ED0BC7">
        <w:rPr>
          <w:sz w:val="20"/>
        </w:rPr>
        <w:t xml:space="preserve">Main randomisation part </w:t>
      </w:r>
      <w:r>
        <w:rPr>
          <w:sz w:val="20"/>
        </w:rPr>
        <w:t xml:space="preserve">B was discontinued in V16.0 and part </w:t>
      </w:r>
      <w:r w:rsidRPr="00ED0BC7">
        <w:rPr>
          <w:sz w:val="20"/>
        </w:rPr>
        <w:t>C in V15.0 of the protocol</w:t>
      </w:r>
      <w:r>
        <w:rPr>
          <w:sz w:val="20"/>
        </w:rPr>
        <w:t xml:space="preserve"> respectively.</w:t>
      </w:r>
    </w:p>
  </w:footnote>
  <w:footnote w:id="3">
    <w:p w14:paraId="4E195731" w14:textId="77777777" w:rsidR="00F251F3" w:rsidRPr="001C7156" w:rsidRDefault="00F251F3" w:rsidP="0084563F">
      <w:pPr>
        <w:pStyle w:val="FootnoteText"/>
        <w:rPr>
          <w:sz w:val="20"/>
          <w:szCs w:val="20"/>
        </w:rPr>
      </w:pPr>
      <w:r w:rsidRPr="001C7156">
        <w:rPr>
          <w:rStyle w:val="FootnoteReference"/>
          <w:sz w:val="20"/>
          <w:szCs w:val="20"/>
        </w:rPr>
        <w:footnoteRef/>
      </w:r>
      <w:r w:rsidRPr="001C7156">
        <w:rPr>
          <w:sz w:val="20"/>
          <w:szCs w:val="20"/>
        </w:rPr>
        <w:t xml:space="preserve"> Usual care in hypoxic patients is expected to include low dose (6mg daily) dexamethasone</w:t>
      </w:r>
    </w:p>
  </w:footnote>
  <w:footnote w:id="4">
    <w:p w14:paraId="02F5AAC6" w14:textId="3C90F86C" w:rsidR="00F251F3" w:rsidRPr="0090209D" w:rsidRDefault="00F251F3"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5">
    <w:p w14:paraId="09BD6A4F" w14:textId="657C3C71" w:rsidR="00F251F3" w:rsidRDefault="00F251F3"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6">
    <w:p w14:paraId="49A8B88D" w14:textId="619DDCF7" w:rsidR="00F251F3" w:rsidRDefault="00F251F3">
      <w:pPr>
        <w:pStyle w:val="FootnoteText"/>
      </w:pPr>
      <w:r>
        <w:rPr>
          <w:rStyle w:val="FootnoteReference"/>
        </w:rPr>
        <w:footnoteRef/>
      </w:r>
      <w:r>
        <w:t xml:space="preserve"> </w:t>
      </w:r>
      <w:r w:rsidRPr="00BF174B">
        <w:rPr>
          <w:sz w:val="20"/>
        </w:rPr>
        <w:t xml:space="preserve">A woman of childbearing potential is defined as a </w:t>
      </w:r>
      <w:r>
        <w:rPr>
          <w:sz w:val="20"/>
        </w:rPr>
        <w:t xml:space="preserve">post-menarchal </w:t>
      </w:r>
      <w:r w:rsidRPr="00BF174B">
        <w:rPr>
          <w:sz w:val="20"/>
        </w:rPr>
        <w:t>pre</w:t>
      </w:r>
      <w:r>
        <w:rPr>
          <w:sz w:val="20"/>
        </w:rPr>
        <w:t>-</w:t>
      </w:r>
      <w:r w:rsidRPr="00BF174B">
        <w:rPr>
          <w:sz w:val="20"/>
        </w:rPr>
        <w:t xml:space="preserve">menopausal female capable of becoming pregnant. This includes women on oral, injectable, or mechanical contraception; women who are single; women whose </w:t>
      </w:r>
      <w:r>
        <w:rPr>
          <w:sz w:val="20"/>
        </w:rPr>
        <w:t>male partners</w:t>
      </w:r>
      <w:r w:rsidRPr="00BF174B">
        <w:rPr>
          <w:sz w:val="20"/>
        </w:rPr>
        <w:t xml:space="preserve"> have been vasectomized or whose </w:t>
      </w:r>
      <w:r>
        <w:rPr>
          <w:sz w:val="20"/>
        </w:rPr>
        <w:t>male partners</w:t>
      </w:r>
      <w:r w:rsidRPr="00BF174B">
        <w:rPr>
          <w:sz w:val="20"/>
        </w:rPr>
        <w:t xml:space="preserve"> have received or are utilizing mechanical contraceptive devices.</w:t>
      </w:r>
    </w:p>
  </w:footnote>
  <w:footnote w:id="7">
    <w:p w14:paraId="7F3AD7AD" w14:textId="77777777" w:rsidR="00F251F3" w:rsidRPr="00524804" w:rsidRDefault="00F251F3" w:rsidP="00524804">
      <w:pPr>
        <w:pStyle w:val="FootnoteText"/>
        <w:rPr>
          <w:sz w:val="18"/>
          <w:szCs w:val="18"/>
        </w:rPr>
      </w:pPr>
      <w:r w:rsidRPr="00524804">
        <w:rPr>
          <w:rStyle w:val="FootnoteReference"/>
          <w:sz w:val="18"/>
          <w:szCs w:val="18"/>
        </w:rPr>
        <w:footnoteRef/>
      </w:r>
      <w:r w:rsidRPr="00524804">
        <w:rPr>
          <w:sz w:val="18"/>
          <w:szCs w:val="18"/>
        </w:rPr>
        <w:t xml:space="preserve"> Treatment should be discontinued at 10 days or on discharge from hospital if sooner</w:t>
      </w:r>
    </w:p>
  </w:footnote>
  <w:footnote w:id="8">
    <w:p w14:paraId="7F5E1209" w14:textId="77777777" w:rsidR="00F251F3" w:rsidRPr="00474DD8" w:rsidRDefault="00F251F3"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four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four divided doses) intravenously or methylprednisolone (</w:t>
      </w:r>
      <w:r>
        <w:rPr>
          <w:sz w:val="18"/>
        </w:rPr>
        <w:t>50</w:t>
      </w:r>
      <w:r w:rsidRPr="00474DD8">
        <w:rPr>
          <w:sz w:val="18"/>
        </w:rPr>
        <w:t xml:space="preserve"> mg) intravenously</w:t>
      </w:r>
      <w:r>
        <w:rPr>
          <w:sz w:val="18"/>
        </w:rPr>
        <w:t xml:space="preserve"> for five days.</w:t>
      </w:r>
    </w:p>
  </w:footnote>
  <w:footnote w:id="9">
    <w:p w14:paraId="3228807E" w14:textId="0DF23C6D" w:rsidR="00F251F3" w:rsidRDefault="00F251F3">
      <w:pPr>
        <w:pStyle w:val="FootnoteText"/>
      </w:pPr>
      <w:r w:rsidRPr="004F214D">
        <w:rPr>
          <w:rStyle w:val="FootnoteReference"/>
          <w:sz w:val="18"/>
        </w:rPr>
        <w:footnoteRef/>
      </w:r>
      <w:r w:rsidRPr="004F214D">
        <w:rPr>
          <w:sz w:val="18"/>
        </w:rPr>
        <w:t xml:space="preserve"> </w:t>
      </w:r>
      <w:r>
        <w:rPr>
          <w:sz w:val="18"/>
        </w:rPr>
        <w:t>Children recruited into RECOVERY for whom no main randomisation treatment are both available and suitable (see section 2.4) should undergo this second randomisation as soon as possible after recruitment.</w:t>
      </w:r>
    </w:p>
  </w:footnote>
  <w:footnote w:id="10">
    <w:p w14:paraId="3BB8EDE5" w14:textId="77777777" w:rsidR="00F251F3" w:rsidRDefault="00F251F3">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F251F3" w:rsidRDefault="00F251F3"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1">
    <w:p w14:paraId="370BD79E" w14:textId="77777777" w:rsidR="00F251F3" w:rsidRPr="00C54ABA" w:rsidRDefault="00F251F3"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2">
    <w:p w14:paraId="5D0728CA" w14:textId="7FFC81A1" w:rsidR="00F251F3" w:rsidRPr="00D33CED" w:rsidRDefault="00F251F3"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13">
    <w:p w14:paraId="1F1BB02C" w14:textId="28AEFDD4" w:rsidR="00F251F3" w:rsidRDefault="00F251F3"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footnote>
  <w:footnote w:id="14">
    <w:p w14:paraId="77F37605" w14:textId="4FB096F4" w:rsidR="00F251F3" w:rsidRPr="00071417" w:rsidRDefault="00F251F3">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F251F3" w:rsidRDefault="00F251F3"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8"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2"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6"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0"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7"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9"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7"/>
  </w:num>
  <w:num w:numId="3">
    <w:abstractNumId w:val="24"/>
  </w:num>
  <w:num w:numId="4">
    <w:abstractNumId w:val="8"/>
  </w:num>
  <w:num w:numId="5">
    <w:abstractNumId w:val="22"/>
  </w:num>
  <w:num w:numId="6">
    <w:abstractNumId w:val="16"/>
  </w:num>
  <w:num w:numId="7">
    <w:abstractNumId w:val="39"/>
  </w:num>
  <w:num w:numId="8">
    <w:abstractNumId w:val="31"/>
  </w:num>
  <w:num w:numId="9">
    <w:abstractNumId w:val="49"/>
  </w:num>
  <w:num w:numId="10">
    <w:abstractNumId w:val="7"/>
  </w:num>
  <w:num w:numId="11">
    <w:abstractNumId w:val="45"/>
  </w:num>
  <w:num w:numId="12">
    <w:abstractNumId w:val="26"/>
  </w:num>
  <w:num w:numId="13">
    <w:abstractNumId w:val="2"/>
  </w:num>
  <w:num w:numId="14">
    <w:abstractNumId w:val="12"/>
  </w:num>
  <w:num w:numId="15">
    <w:abstractNumId w:val="28"/>
  </w:num>
  <w:num w:numId="16">
    <w:abstractNumId w:val="29"/>
  </w:num>
  <w:num w:numId="17">
    <w:abstractNumId w:val="44"/>
  </w:num>
  <w:num w:numId="18">
    <w:abstractNumId w:val="38"/>
  </w:num>
  <w:num w:numId="19">
    <w:abstractNumId w:val="43"/>
  </w:num>
  <w:num w:numId="20">
    <w:abstractNumId w:val="18"/>
  </w:num>
  <w:num w:numId="21">
    <w:abstractNumId w:val="6"/>
  </w:num>
  <w:num w:numId="22">
    <w:abstractNumId w:val="21"/>
  </w:num>
  <w:num w:numId="23">
    <w:abstractNumId w:val="34"/>
  </w:num>
  <w:num w:numId="24">
    <w:abstractNumId w:val="4"/>
  </w:num>
  <w:num w:numId="25">
    <w:abstractNumId w:val="30"/>
  </w:num>
  <w:num w:numId="26">
    <w:abstractNumId w:val="0"/>
  </w:num>
  <w:num w:numId="27">
    <w:abstractNumId w:val="17"/>
  </w:num>
  <w:num w:numId="28">
    <w:abstractNumId w:val="9"/>
  </w:num>
  <w:num w:numId="29">
    <w:abstractNumId w:val="3"/>
  </w:num>
  <w:num w:numId="30">
    <w:abstractNumId w:val="27"/>
  </w:num>
  <w:num w:numId="31">
    <w:abstractNumId w:val="20"/>
  </w:num>
  <w:num w:numId="32">
    <w:abstractNumId w:val="11"/>
  </w:num>
  <w:num w:numId="33">
    <w:abstractNumId w:val="15"/>
  </w:num>
  <w:num w:numId="34">
    <w:abstractNumId w:val="14"/>
  </w:num>
  <w:num w:numId="35">
    <w:abstractNumId w:val="10"/>
  </w:num>
  <w:num w:numId="36">
    <w:abstractNumId w:val="37"/>
  </w:num>
  <w:num w:numId="37">
    <w:abstractNumId w:val="41"/>
  </w:num>
  <w:num w:numId="38">
    <w:abstractNumId w:val="19"/>
  </w:num>
  <w:num w:numId="39">
    <w:abstractNumId w:val="32"/>
  </w:num>
  <w:num w:numId="40">
    <w:abstractNumId w:val="40"/>
  </w:num>
  <w:num w:numId="41">
    <w:abstractNumId w:val="13"/>
  </w:num>
  <w:num w:numId="42">
    <w:abstractNumId w:val="25"/>
  </w:num>
  <w:num w:numId="43">
    <w:abstractNumId w:val="23"/>
  </w:num>
  <w:num w:numId="44">
    <w:abstractNumId w:val="1"/>
  </w:num>
  <w:num w:numId="45">
    <w:abstractNumId w:val="46"/>
  </w:num>
  <w:num w:numId="46">
    <w:abstractNumId w:val="42"/>
  </w:num>
  <w:num w:numId="47">
    <w:abstractNumId w:val="35"/>
  </w:num>
  <w:num w:numId="48">
    <w:abstractNumId w:val="36"/>
  </w:num>
  <w:num w:numId="49">
    <w:abstractNumId w:val="48"/>
  </w:num>
  <w:num w:numId="50">
    <w:abstractNumId w:val="33"/>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rosoft account">
    <w15:presenceInfo w15:providerId="Windows Live" w15:userId="f0eb8e1013b8e740"/>
  </w15:person>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4097">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511&lt;/item&gt;&lt;item&gt;709&lt;/item&gt;&lt;item&gt;1281&lt;/item&gt;&lt;item&gt;1658&lt;/item&gt;&lt;item&gt;1733&lt;/item&gt;&lt;item&gt;1906&lt;/item&gt;&lt;item&gt;2354&lt;/item&gt;&lt;item&gt;2383&lt;/item&gt;&lt;item&gt;2536&lt;/item&gt;&lt;item&gt;2802&lt;/item&gt;&lt;item&gt;2819&lt;/item&gt;&lt;item&gt;2854&lt;/item&gt;&lt;item&gt;2901&lt;/item&gt;&lt;item&gt;2953&lt;/item&gt;&lt;item&gt;2996&lt;/item&gt;&lt;item&gt;3000&lt;/item&gt;&lt;item&gt;3001&lt;/item&gt;&lt;item&gt;3040&lt;/item&gt;&lt;item&gt;3041&lt;/item&gt;&lt;item&gt;3042&lt;/item&gt;&lt;item&gt;3044&lt;/item&gt;&lt;item&gt;3045&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699"/>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66B"/>
    <w:rsid w:val="00054A4A"/>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4A45"/>
    <w:rsid w:val="00174B6C"/>
    <w:rsid w:val="00174E3E"/>
    <w:rsid w:val="00174EE1"/>
    <w:rsid w:val="00175F29"/>
    <w:rsid w:val="00175F7D"/>
    <w:rsid w:val="00177D02"/>
    <w:rsid w:val="00177E49"/>
    <w:rsid w:val="00180242"/>
    <w:rsid w:val="001803C7"/>
    <w:rsid w:val="0018044D"/>
    <w:rsid w:val="00180DB3"/>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923"/>
    <w:rsid w:val="00265AAC"/>
    <w:rsid w:val="00265B14"/>
    <w:rsid w:val="00265C27"/>
    <w:rsid w:val="00266277"/>
    <w:rsid w:val="00266CBC"/>
    <w:rsid w:val="00270371"/>
    <w:rsid w:val="00270471"/>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00D"/>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6E"/>
    <w:rsid w:val="004319B4"/>
    <w:rsid w:val="00431A6E"/>
    <w:rsid w:val="00431ACF"/>
    <w:rsid w:val="00431B70"/>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3F4"/>
    <w:rsid w:val="00445DFE"/>
    <w:rsid w:val="004463EF"/>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3A93"/>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26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C7B"/>
    <w:rsid w:val="0079005F"/>
    <w:rsid w:val="007902BD"/>
    <w:rsid w:val="0079084D"/>
    <w:rsid w:val="00790FD7"/>
    <w:rsid w:val="00791155"/>
    <w:rsid w:val="00791A22"/>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56BE"/>
    <w:rsid w:val="0085583D"/>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6562"/>
    <w:rsid w:val="00887AD1"/>
    <w:rsid w:val="00887D7C"/>
    <w:rsid w:val="00887F4A"/>
    <w:rsid w:val="00887F87"/>
    <w:rsid w:val="008908ED"/>
    <w:rsid w:val="008908F6"/>
    <w:rsid w:val="00890C57"/>
    <w:rsid w:val="00891113"/>
    <w:rsid w:val="00891422"/>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309F"/>
    <w:rsid w:val="008F333B"/>
    <w:rsid w:val="008F4480"/>
    <w:rsid w:val="008F4C48"/>
    <w:rsid w:val="008F501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59E"/>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CCA"/>
    <w:rsid w:val="00A432C4"/>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AE7"/>
    <w:rsid w:val="00A74B5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C19"/>
    <w:rsid w:val="00B02023"/>
    <w:rsid w:val="00B02170"/>
    <w:rsid w:val="00B0259D"/>
    <w:rsid w:val="00B02FDE"/>
    <w:rsid w:val="00B030B0"/>
    <w:rsid w:val="00B03281"/>
    <w:rsid w:val="00B034EE"/>
    <w:rsid w:val="00B03767"/>
    <w:rsid w:val="00B0385B"/>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9D"/>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89"/>
    <w:rsid w:val="00F54781"/>
    <w:rsid w:val="00F54FAD"/>
    <w:rsid w:val="00F5577A"/>
    <w:rsid w:val="00F56415"/>
    <w:rsid w:val="00F565F5"/>
    <w:rsid w:val="00F5678D"/>
    <w:rsid w:val="00F569D3"/>
    <w:rsid w:val="00F56CF4"/>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81F"/>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acc.org/Latest-in-Cardiology/Clinical-Trials/2021/05/14/02/40/DARE-19" TargetMode="External"/><Relationship Id="rId3" Type="http://schemas.openxmlformats.org/officeDocument/2006/relationships/customXml" Target="../customXml/item3.xml"/><Relationship Id="rId21" Type="http://schemas.openxmlformats.org/officeDocument/2006/relationships/image" Target="media/image1.jpg"/><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s://www.fda.gov/downloads/Drugs/GuidanceComplianceRegulatoryInformation/Guidances/UCM269919.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cbi.nlm.nih.gov/books/NBK501076/" TargetMode="External"/><Relationship Id="rId20" Type="http://schemas.openxmlformats.org/officeDocument/2006/relationships/hyperlink" Target="mailto:recoverytrial@ndph.ox.ac.uk"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recoverytria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recoverytrial.net" TargetMode="Externa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F46D077191524789927868CF947692" ma:contentTypeVersion="13" ma:contentTypeDescription="Create a new document." ma:contentTypeScope="" ma:versionID="be4c64560f4b67818208096c811fb202">
  <xsd:schema xmlns:xsd="http://www.w3.org/2001/XMLSchema" xmlns:xs="http://www.w3.org/2001/XMLSchema" xmlns:p="http://schemas.microsoft.com/office/2006/metadata/properties" xmlns:ns3="adcfa805-e237-4af0-86e0-efffb5656f00" xmlns:ns4="2bb55023-286f-46d7-8b8e-5a79189d33e9" targetNamespace="http://schemas.microsoft.com/office/2006/metadata/properties" ma:root="true" ma:fieldsID="f287b29d2564e69392305ddb6aba4376" ns3:_="" ns4:_="">
    <xsd:import namespace="adcfa805-e237-4af0-86e0-efffb5656f00"/>
    <xsd:import namespace="2bb55023-286f-46d7-8b8e-5a79189d33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fa805-e237-4af0-86e0-efffb5656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b55023-286f-46d7-8b8e-5a79189d33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DC97E-48C7-4500-84CE-4D3BA24E0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fa805-e237-4af0-86e0-efffb5656f00"/>
    <ds:schemaRef ds:uri="2bb55023-286f-46d7-8b8e-5a79189d33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3.xml><?xml version="1.0" encoding="utf-8"?>
<ds:datastoreItem xmlns:ds="http://schemas.openxmlformats.org/officeDocument/2006/customXml" ds:itemID="{F12C5FAB-BC83-4DEE-9F58-E44B9E5297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569CB1-2CA4-4D47-A1AF-3141FF51A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14427</Words>
  <Characters>97463</Characters>
  <Application>Microsoft Office Word</Application>
  <DocSecurity>0</DocSecurity>
  <Lines>812</Lines>
  <Paragraphs>223</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111667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3</cp:revision>
  <cp:lastPrinted>2021-08-08T20:30:00Z</cp:lastPrinted>
  <dcterms:created xsi:type="dcterms:W3CDTF">2021-08-12T13:15:00Z</dcterms:created>
  <dcterms:modified xsi:type="dcterms:W3CDTF">2021-08-14T08:22:00Z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0x01010043F46D077191524789927868CF947692</vt:lpwstr>
  </property>
</Properties>
</file>